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568F7" w14:textId="77777777" w:rsidR="00952E5D" w:rsidRDefault="00952E5D">
      <w:bookmarkStart w:id="0" w:name="_GoBack"/>
      <w:bookmarkEnd w:id="0"/>
    </w:p>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7E64AA7" w14:textId="77777777" w:rsidTr="00952E5D">
        <w:trPr>
          <w:trHeight w:hRule="exact" w:val="2948"/>
        </w:trPr>
        <w:tc>
          <w:tcPr>
            <w:tcW w:w="11186" w:type="dxa"/>
            <w:vAlign w:val="center"/>
          </w:tcPr>
          <w:p w14:paraId="64F5E1DA" w14:textId="15F360CE" w:rsidR="00974E99" w:rsidRPr="00974E99" w:rsidRDefault="00237785" w:rsidP="00E21A27">
            <w:pPr>
              <w:pStyle w:val="Documenttype"/>
            </w:pPr>
            <w:r>
              <w:t xml:space="preserve"> </w:t>
            </w:r>
            <w:r w:rsidR="00974E99" w:rsidRPr="00974E99">
              <w:t xml:space="preserve">IALA </w:t>
            </w:r>
            <w:r w:rsidR="0093492E">
              <w:t>G</w:t>
            </w:r>
            <w:r w:rsidR="00722236">
              <w:t>uideline</w:t>
            </w:r>
          </w:p>
        </w:tc>
      </w:tr>
    </w:tbl>
    <w:p w14:paraId="68CAB611" w14:textId="77777777" w:rsidR="008972C3" w:rsidRDefault="008972C3" w:rsidP="003274DB"/>
    <w:p w14:paraId="43B79C5E" w14:textId="19202B79" w:rsidR="00D74AE1" w:rsidRDefault="00D74AE1" w:rsidP="003274DB"/>
    <w:p w14:paraId="48AC876B" w14:textId="068C27ED" w:rsidR="0093492E" w:rsidRDefault="00FD7F35" w:rsidP="0026038D">
      <w:pPr>
        <w:pStyle w:val="Documentnumber"/>
      </w:pPr>
      <w:r w:rsidRPr="00FD7F35">
        <w:rPr>
          <w:highlight w:val="yellow"/>
        </w:rPr>
        <w:t>DRAFT</w:t>
      </w:r>
    </w:p>
    <w:p w14:paraId="6593377F" w14:textId="77777777" w:rsidR="0026038D" w:rsidRDefault="0026038D" w:rsidP="003274DB"/>
    <w:p w14:paraId="75F69517" w14:textId="0E4A0043" w:rsidR="00776004" w:rsidRDefault="00F1230D" w:rsidP="00E21A27">
      <w:pPr>
        <w:pStyle w:val="Documentname"/>
      </w:pPr>
      <w:r>
        <w:t>Marine signal lights</w:t>
      </w:r>
    </w:p>
    <w:p w14:paraId="76C91001" w14:textId="04899BF4" w:rsidR="00A424DC" w:rsidRPr="00F157E2" w:rsidRDefault="00803D8C" w:rsidP="00E21A27">
      <w:pPr>
        <w:pStyle w:val="Documentname"/>
      </w:pPr>
      <w:r>
        <w:t xml:space="preserve">Calculation of </w:t>
      </w:r>
      <w:r w:rsidR="00A72F3F">
        <w:t xml:space="preserve">Luminous </w:t>
      </w:r>
      <w:r w:rsidR="00D96C0B">
        <w:t>intensity</w:t>
      </w:r>
      <w:r>
        <w:t xml:space="preserve"> and </w:t>
      </w:r>
      <w:r w:rsidR="00D96C0B">
        <w:t>range</w:t>
      </w:r>
    </w:p>
    <w:p w14:paraId="16C15B39" w14:textId="77777777" w:rsidR="00CF49CC" w:rsidRDefault="00CF49CC" w:rsidP="00D74AE1"/>
    <w:p w14:paraId="7AF35B35" w14:textId="77777777" w:rsidR="004E0BBB" w:rsidRDefault="004E0BBB" w:rsidP="00D74AE1"/>
    <w:p w14:paraId="64FF0A58" w14:textId="77777777" w:rsidR="004E0BBB" w:rsidRDefault="004E0BBB" w:rsidP="00D74AE1"/>
    <w:p w14:paraId="273CC92E" w14:textId="77777777" w:rsidR="004E0BBB" w:rsidRDefault="004E0BBB" w:rsidP="00D74AE1"/>
    <w:p w14:paraId="61FEC32C" w14:textId="77777777" w:rsidR="004E0BBB" w:rsidRDefault="004E0BBB" w:rsidP="00D74AE1"/>
    <w:p w14:paraId="05926A8C" w14:textId="77777777" w:rsidR="004E0BBB" w:rsidRDefault="004E0BBB" w:rsidP="00D74AE1"/>
    <w:p w14:paraId="5D0E1E20" w14:textId="77777777" w:rsidR="004E0BBB" w:rsidRDefault="004E0BBB" w:rsidP="00D74AE1"/>
    <w:p w14:paraId="01A6A458" w14:textId="77777777" w:rsidR="004E0BBB" w:rsidRDefault="004E0BBB" w:rsidP="00D74AE1"/>
    <w:p w14:paraId="70FB7AF7" w14:textId="77777777" w:rsidR="004E0BBB" w:rsidRDefault="004E0BBB" w:rsidP="00D74AE1"/>
    <w:p w14:paraId="7AA93C01" w14:textId="77777777" w:rsidR="004E0BBB" w:rsidRDefault="004E0BBB" w:rsidP="00D74AE1"/>
    <w:p w14:paraId="496FFBDB" w14:textId="77777777" w:rsidR="004E0BBB" w:rsidRDefault="004E0BBB" w:rsidP="00D74AE1"/>
    <w:p w14:paraId="681DE662" w14:textId="77777777" w:rsidR="004E0BBB" w:rsidRDefault="004E0BBB" w:rsidP="00D74AE1"/>
    <w:p w14:paraId="5E1C3808" w14:textId="77777777" w:rsidR="004E0BBB" w:rsidRDefault="004E0BBB" w:rsidP="00D74AE1"/>
    <w:p w14:paraId="7B9E8376" w14:textId="77777777" w:rsidR="004E0BBB" w:rsidRDefault="004E0BBB" w:rsidP="00D74AE1"/>
    <w:p w14:paraId="0B26500A" w14:textId="77777777" w:rsidR="004E0BBB" w:rsidRDefault="004E0BBB" w:rsidP="00D74AE1"/>
    <w:p w14:paraId="57D94102" w14:textId="77777777" w:rsidR="004E0BBB" w:rsidRDefault="004E0BBB" w:rsidP="00D74AE1"/>
    <w:p w14:paraId="449FDE77" w14:textId="77777777" w:rsidR="004E0BBB" w:rsidRDefault="004E0BBB" w:rsidP="00D74AE1"/>
    <w:p w14:paraId="4E9447F9" w14:textId="77777777" w:rsidR="00734BC6" w:rsidRDefault="00734BC6" w:rsidP="00D74AE1"/>
    <w:p w14:paraId="0D94A579" w14:textId="77777777" w:rsidR="004E0BBB" w:rsidRDefault="004E0BBB" w:rsidP="00D74AE1"/>
    <w:p w14:paraId="1A9CCE3A" w14:textId="77777777" w:rsidR="004E0BBB" w:rsidRDefault="004E0BBB" w:rsidP="00D74AE1"/>
    <w:p w14:paraId="0CA0548D" w14:textId="77777777" w:rsidR="004E0BBB" w:rsidRDefault="004E0BBB" w:rsidP="00D74AE1"/>
    <w:p w14:paraId="7DD851A7" w14:textId="77777777" w:rsidR="004E0BBB" w:rsidRDefault="004E0BBB" w:rsidP="00D74AE1"/>
    <w:p w14:paraId="6EC168DA" w14:textId="77777777" w:rsidR="004E0BBB" w:rsidRDefault="004E0BBB" w:rsidP="00D74AE1"/>
    <w:p w14:paraId="0CE076B3" w14:textId="77777777" w:rsidR="004E0BBB" w:rsidRDefault="004E0BBB" w:rsidP="00D74AE1"/>
    <w:p w14:paraId="1A365C1D" w14:textId="77777777" w:rsidR="004E0BBB" w:rsidRDefault="004E0BBB" w:rsidP="00D74AE1"/>
    <w:p w14:paraId="552D5F67" w14:textId="77777777" w:rsidR="004E0BBB" w:rsidRDefault="004E0BBB" w:rsidP="00D74AE1"/>
    <w:p w14:paraId="48B1E369" w14:textId="6E423168" w:rsidR="004E0BBB" w:rsidRDefault="00F85DBA" w:rsidP="004E0BBB">
      <w:pPr>
        <w:pStyle w:val="Editionnumber"/>
      </w:pPr>
      <w:r>
        <w:t>Edition x.x</w:t>
      </w:r>
    </w:p>
    <w:p w14:paraId="6B6E09AF" w14:textId="5C14536A" w:rsidR="004E0BBB" w:rsidRDefault="004E0BBB" w:rsidP="004E0BBB">
      <w:pPr>
        <w:pStyle w:val="Documentdate"/>
      </w:pPr>
      <w:r>
        <w:t>Document date</w:t>
      </w:r>
    </w:p>
    <w:p w14:paraId="5794C070"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671D2789" w:rsidR="00914E26" w:rsidRPr="00460028" w:rsidRDefault="00914E26" w:rsidP="00914E26">
      <w:pPr>
        <w:pStyle w:val="BodyText"/>
      </w:pPr>
      <w:r w:rsidRPr="00460028">
        <w:lastRenderedPageBreak/>
        <w:t>Revisions to th</w:t>
      </w:r>
      <w:r>
        <w:t>is</w:t>
      </w:r>
      <w:r w:rsidR="006D7580">
        <w:t xml:space="preserve"> IALA 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30D3EB5" w14:textId="77777777" w:rsidTr="001829B2">
        <w:tc>
          <w:tcPr>
            <w:tcW w:w="1908" w:type="dxa"/>
            <w:shd w:val="clear" w:color="auto" w:fill="00558C"/>
          </w:tcPr>
          <w:p w14:paraId="3107F566" w14:textId="77777777" w:rsidR="00914E26" w:rsidRPr="002C3A44" w:rsidRDefault="00914E26" w:rsidP="002C3A44">
            <w:pPr>
              <w:pStyle w:val="Tableheading"/>
              <w:jc w:val="center"/>
              <w:rPr>
                <w:color w:val="FFFFFF" w:themeColor="background1"/>
              </w:rPr>
            </w:pPr>
            <w:r w:rsidRPr="002C3A44">
              <w:rPr>
                <w:color w:val="FFFFFF" w:themeColor="background1"/>
              </w:rPr>
              <w:t>Date</w:t>
            </w:r>
          </w:p>
        </w:tc>
        <w:tc>
          <w:tcPr>
            <w:tcW w:w="3576" w:type="dxa"/>
            <w:shd w:val="clear" w:color="auto" w:fill="00558C"/>
          </w:tcPr>
          <w:p w14:paraId="195E253F" w14:textId="77777777" w:rsidR="00914E26" w:rsidRPr="002C3A44" w:rsidRDefault="00914E26" w:rsidP="002C3A44">
            <w:pPr>
              <w:pStyle w:val="Tableheading"/>
              <w:jc w:val="center"/>
              <w:rPr>
                <w:color w:val="FFFFFF" w:themeColor="background1"/>
              </w:rPr>
            </w:pPr>
            <w:r w:rsidRPr="002C3A44">
              <w:rPr>
                <w:color w:val="FFFFFF" w:themeColor="background1"/>
              </w:rPr>
              <w:t>Page / Section Revised</w:t>
            </w:r>
          </w:p>
        </w:tc>
        <w:tc>
          <w:tcPr>
            <w:tcW w:w="5001" w:type="dxa"/>
            <w:shd w:val="clear" w:color="auto" w:fill="00558C"/>
          </w:tcPr>
          <w:p w14:paraId="4BC79789" w14:textId="77777777" w:rsidR="00914E26" w:rsidRPr="002C3A44" w:rsidRDefault="00914E26" w:rsidP="002C3A44">
            <w:pPr>
              <w:pStyle w:val="Tableheading"/>
              <w:jc w:val="center"/>
              <w:rPr>
                <w:color w:val="FFFFFF" w:themeColor="background1"/>
              </w:rPr>
            </w:pPr>
            <w:r w:rsidRPr="002C3A44">
              <w:rPr>
                <w:color w:val="FFFFFF" w:themeColor="background1"/>
              </w:rPr>
              <w:t>Requirement for Revision</w:t>
            </w:r>
          </w:p>
        </w:tc>
      </w:tr>
      <w:tr w:rsidR="005E4659" w:rsidRPr="00460028" w14:paraId="6C9FFC42" w14:textId="77777777" w:rsidTr="005E4659">
        <w:trPr>
          <w:trHeight w:val="851"/>
        </w:trPr>
        <w:tc>
          <w:tcPr>
            <w:tcW w:w="1908" w:type="dxa"/>
            <w:vAlign w:val="center"/>
          </w:tcPr>
          <w:p w14:paraId="6E2B7AB8" w14:textId="77777777" w:rsidR="00914E26" w:rsidRPr="00C27E08" w:rsidRDefault="00914E26" w:rsidP="00914E26">
            <w:pPr>
              <w:pStyle w:val="Tabletext"/>
            </w:pPr>
          </w:p>
        </w:tc>
        <w:tc>
          <w:tcPr>
            <w:tcW w:w="3576" w:type="dxa"/>
            <w:vAlign w:val="center"/>
          </w:tcPr>
          <w:p w14:paraId="150FE44D" w14:textId="77777777" w:rsidR="00914E26" w:rsidRPr="00C27E08" w:rsidRDefault="00914E26" w:rsidP="00914E26">
            <w:pPr>
              <w:pStyle w:val="Tabletext"/>
            </w:pPr>
          </w:p>
        </w:tc>
        <w:tc>
          <w:tcPr>
            <w:tcW w:w="5001" w:type="dxa"/>
            <w:vAlign w:val="center"/>
          </w:tcPr>
          <w:p w14:paraId="1DB61067" w14:textId="77777777" w:rsidR="00914E26" w:rsidRPr="00460028" w:rsidRDefault="00914E26" w:rsidP="00914E26">
            <w:pPr>
              <w:pStyle w:val="Tabletext"/>
            </w:pPr>
          </w:p>
        </w:tc>
      </w:tr>
      <w:tr w:rsidR="005E4659" w:rsidRPr="00460028" w14:paraId="1B9351AC" w14:textId="77777777" w:rsidTr="005E4659">
        <w:trPr>
          <w:trHeight w:val="851"/>
        </w:trPr>
        <w:tc>
          <w:tcPr>
            <w:tcW w:w="1908" w:type="dxa"/>
            <w:vAlign w:val="center"/>
          </w:tcPr>
          <w:p w14:paraId="509D5CB2" w14:textId="77777777" w:rsidR="00914E26" w:rsidRPr="00460028" w:rsidRDefault="00914E26" w:rsidP="00914E26">
            <w:pPr>
              <w:pStyle w:val="Tabletext"/>
            </w:pPr>
          </w:p>
        </w:tc>
        <w:tc>
          <w:tcPr>
            <w:tcW w:w="3576" w:type="dxa"/>
            <w:vAlign w:val="center"/>
          </w:tcPr>
          <w:p w14:paraId="3FFA0815" w14:textId="77777777" w:rsidR="00914E26" w:rsidRPr="00460028" w:rsidRDefault="00914E26" w:rsidP="00914E26">
            <w:pPr>
              <w:pStyle w:val="Tabletext"/>
            </w:pPr>
          </w:p>
        </w:tc>
        <w:tc>
          <w:tcPr>
            <w:tcW w:w="5001" w:type="dxa"/>
            <w:vAlign w:val="center"/>
          </w:tcPr>
          <w:p w14:paraId="7614EB49" w14:textId="77777777" w:rsidR="00914E26" w:rsidRPr="00460028" w:rsidRDefault="00914E26" w:rsidP="00914E26">
            <w:pPr>
              <w:pStyle w:val="Tabletext"/>
            </w:pPr>
          </w:p>
        </w:tc>
      </w:tr>
      <w:tr w:rsidR="005E4659" w:rsidRPr="00460028" w14:paraId="43EE0388" w14:textId="77777777" w:rsidTr="005E4659">
        <w:trPr>
          <w:trHeight w:val="851"/>
        </w:trPr>
        <w:tc>
          <w:tcPr>
            <w:tcW w:w="1908" w:type="dxa"/>
            <w:vAlign w:val="center"/>
          </w:tcPr>
          <w:p w14:paraId="7DB0FA96" w14:textId="77777777" w:rsidR="00914E26" w:rsidRPr="00460028" w:rsidRDefault="00914E26" w:rsidP="00914E26">
            <w:pPr>
              <w:pStyle w:val="Tabletext"/>
            </w:pPr>
          </w:p>
        </w:tc>
        <w:tc>
          <w:tcPr>
            <w:tcW w:w="3576" w:type="dxa"/>
            <w:vAlign w:val="center"/>
          </w:tcPr>
          <w:p w14:paraId="098A5B29" w14:textId="77777777" w:rsidR="00914E26" w:rsidRPr="00460028" w:rsidRDefault="00914E26" w:rsidP="00914E26">
            <w:pPr>
              <w:pStyle w:val="Tabletext"/>
            </w:pPr>
          </w:p>
        </w:tc>
        <w:tc>
          <w:tcPr>
            <w:tcW w:w="5001" w:type="dxa"/>
            <w:vAlign w:val="center"/>
          </w:tcPr>
          <w:p w14:paraId="1BD7E161" w14:textId="77777777" w:rsidR="00914E26" w:rsidRPr="00460028" w:rsidRDefault="00914E26" w:rsidP="00914E26">
            <w:pPr>
              <w:pStyle w:val="Tabletext"/>
            </w:pPr>
          </w:p>
        </w:tc>
      </w:tr>
      <w:tr w:rsidR="005E4659" w:rsidRPr="00460028" w14:paraId="73C40370" w14:textId="77777777" w:rsidTr="005E4659">
        <w:trPr>
          <w:trHeight w:val="851"/>
        </w:trPr>
        <w:tc>
          <w:tcPr>
            <w:tcW w:w="1908" w:type="dxa"/>
            <w:vAlign w:val="center"/>
          </w:tcPr>
          <w:p w14:paraId="1D0A4237" w14:textId="77777777" w:rsidR="00914E26" w:rsidRPr="00460028" w:rsidRDefault="00914E26" w:rsidP="00914E26">
            <w:pPr>
              <w:pStyle w:val="Tabletext"/>
            </w:pPr>
          </w:p>
        </w:tc>
        <w:tc>
          <w:tcPr>
            <w:tcW w:w="3576" w:type="dxa"/>
            <w:vAlign w:val="center"/>
          </w:tcPr>
          <w:p w14:paraId="2D9AE83C" w14:textId="77777777" w:rsidR="00914E26" w:rsidRPr="00460028" w:rsidRDefault="00914E26" w:rsidP="00914E26">
            <w:pPr>
              <w:pStyle w:val="Tabletext"/>
            </w:pPr>
          </w:p>
        </w:tc>
        <w:tc>
          <w:tcPr>
            <w:tcW w:w="5001" w:type="dxa"/>
            <w:vAlign w:val="center"/>
          </w:tcPr>
          <w:p w14:paraId="2ACC1EBD" w14:textId="77777777" w:rsidR="00914E26" w:rsidRPr="00460028" w:rsidRDefault="00914E26" w:rsidP="00914E26">
            <w:pPr>
              <w:pStyle w:val="Tabletext"/>
            </w:pPr>
          </w:p>
        </w:tc>
      </w:tr>
      <w:tr w:rsidR="005E4659" w:rsidRPr="00460028" w14:paraId="50D639EB" w14:textId="77777777" w:rsidTr="005E4659">
        <w:trPr>
          <w:trHeight w:val="851"/>
        </w:trPr>
        <w:tc>
          <w:tcPr>
            <w:tcW w:w="1908" w:type="dxa"/>
            <w:vAlign w:val="center"/>
          </w:tcPr>
          <w:p w14:paraId="41C4C42B" w14:textId="77777777" w:rsidR="00914E26" w:rsidRPr="00460028" w:rsidRDefault="00914E26" w:rsidP="00914E26">
            <w:pPr>
              <w:pStyle w:val="Tabletext"/>
            </w:pPr>
          </w:p>
        </w:tc>
        <w:tc>
          <w:tcPr>
            <w:tcW w:w="3576" w:type="dxa"/>
            <w:vAlign w:val="center"/>
          </w:tcPr>
          <w:p w14:paraId="34A66F6D" w14:textId="77777777" w:rsidR="00914E26" w:rsidRPr="00460028" w:rsidRDefault="00914E26" w:rsidP="00914E26">
            <w:pPr>
              <w:pStyle w:val="Tabletext"/>
            </w:pPr>
          </w:p>
        </w:tc>
        <w:tc>
          <w:tcPr>
            <w:tcW w:w="5001" w:type="dxa"/>
            <w:vAlign w:val="center"/>
          </w:tcPr>
          <w:p w14:paraId="700D7F36" w14:textId="77777777" w:rsidR="00914E26" w:rsidRPr="00460028" w:rsidRDefault="00914E26" w:rsidP="00914E26">
            <w:pPr>
              <w:pStyle w:val="Tabletext"/>
            </w:pPr>
          </w:p>
        </w:tc>
      </w:tr>
      <w:tr w:rsidR="005E4659" w:rsidRPr="00460028" w14:paraId="77E709EA" w14:textId="77777777" w:rsidTr="005E4659">
        <w:trPr>
          <w:trHeight w:val="851"/>
        </w:trPr>
        <w:tc>
          <w:tcPr>
            <w:tcW w:w="1908" w:type="dxa"/>
            <w:vAlign w:val="center"/>
          </w:tcPr>
          <w:p w14:paraId="4578DD96" w14:textId="77777777" w:rsidR="00914E26" w:rsidRPr="00460028" w:rsidRDefault="00914E26" w:rsidP="00914E26">
            <w:pPr>
              <w:pStyle w:val="Tabletext"/>
            </w:pPr>
          </w:p>
        </w:tc>
        <w:tc>
          <w:tcPr>
            <w:tcW w:w="3576" w:type="dxa"/>
            <w:vAlign w:val="center"/>
          </w:tcPr>
          <w:p w14:paraId="48D9AEF0" w14:textId="77777777" w:rsidR="00914E26" w:rsidRPr="00460028" w:rsidRDefault="00914E26" w:rsidP="00914E26">
            <w:pPr>
              <w:pStyle w:val="Tabletext"/>
            </w:pPr>
          </w:p>
        </w:tc>
        <w:tc>
          <w:tcPr>
            <w:tcW w:w="5001" w:type="dxa"/>
            <w:vAlign w:val="center"/>
          </w:tcPr>
          <w:p w14:paraId="62191928" w14:textId="77777777" w:rsidR="00914E26" w:rsidRPr="00460028" w:rsidRDefault="00914E26" w:rsidP="00914E26">
            <w:pPr>
              <w:pStyle w:val="Tabletext"/>
            </w:pPr>
          </w:p>
        </w:tc>
      </w:tr>
      <w:tr w:rsidR="005E4659" w:rsidRPr="00460028" w14:paraId="5CE7C674" w14:textId="77777777" w:rsidTr="005E4659">
        <w:trPr>
          <w:trHeight w:val="851"/>
        </w:trPr>
        <w:tc>
          <w:tcPr>
            <w:tcW w:w="1908" w:type="dxa"/>
            <w:vAlign w:val="center"/>
          </w:tcPr>
          <w:p w14:paraId="458C1F89" w14:textId="77777777" w:rsidR="00914E26" w:rsidRPr="00460028" w:rsidRDefault="00914E26" w:rsidP="00914E26">
            <w:pPr>
              <w:pStyle w:val="Tabletext"/>
            </w:pPr>
          </w:p>
        </w:tc>
        <w:tc>
          <w:tcPr>
            <w:tcW w:w="3576" w:type="dxa"/>
            <w:vAlign w:val="center"/>
          </w:tcPr>
          <w:p w14:paraId="2BA2AD74" w14:textId="77777777" w:rsidR="00914E26" w:rsidRPr="00460028" w:rsidRDefault="00914E26" w:rsidP="00914E26">
            <w:pPr>
              <w:pStyle w:val="Tabletext"/>
            </w:pPr>
          </w:p>
        </w:tc>
        <w:tc>
          <w:tcPr>
            <w:tcW w:w="5001" w:type="dxa"/>
            <w:vAlign w:val="center"/>
          </w:tcPr>
          <w:p w14:paraId="1AE4F716" w14:textId="77777777" w:rsidR="00914E26" w:rsidRPr="00460028" w:rsidRDefault="00914E26" w:rsidP="00914E26">
            <w:pPr>
              <w:pStyle w:val="Tabletext"/>
            </w:pPr>
          </w:p>
        </w:tc>
      </w:tr>
    </w:tbl>
    <w:p w14:paraId="584BE115" w14:textId="10FBC064" w:rsidR="00914E26" w:rsidRDefault="00914E26" w:rsidP="00D74AE1"/>
    <w:p w14:paraId="429097EE"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118A147A" w14:textId="77777777" w:rsidR="003B5C32" w:rsidRDefault="004A4EC4">
      <w:pPr>
        <w:pStyle w:val="TOC1"/>
        <w:rPr>
          <w:rFonts w:eastAsiaTheme="minorEastAsia"/>
          <w:b w:val="0"/>
          <w:color w:val="auto"/>
          <w:lang w:val="de-DE" w:eastAsia="de-DE"/>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3B5C32" w:rsidRPr="00797C9D">
        <w:t>1.</w:t>
      </w:r>
      <w:r w:rsidR="003B5C32">
        <w:rPr>
          <w:rFonts w:eastAsiaTheme="minorEastAsia"/>
          <w:b w:val="0"/>
          <w:color w:val="auto"/>
          <w:lang w:val="de-DE" w:eastAsia="de-DE"/>
        </w:rPr>
        <w:tab/>
      </w:r>
      <w:r w:rsidR="003B5C32">
        <w:t>Acronyms</w:t>
      </w:r>
      <w:r w:rsidR="003B5C32">
        <w:tab/>
      </w:r>
      <w:r w:rsidR="003B5C32">
        <w:fldChar w:fldCharType="begin"/>
      </w:r>
      <w:r w:rsidR="003B5C32">
        <w:instrText xml:space="preserve"> PAGEREF _Toc476211484 \h </w:instrText>
      </w:r>
      <w:r w:rsidR="003B5C32">
        <w:fldChar w:fldCharType="separate"/>
      </w:r>
      <w:r w:rsidR="003B5C32">
        <w:t>7</w:t>
      </w:r>
      <w:r w:rsidR="003B5C32">
        <w:fldChar w:fldCharType="end"/>
      </w:r>
    </w:p>
    <w:p w14:paraId="79404A95" w14:textId="77777777" w:rsidR="003B5C32" w:rsidRDefault="003B5C32">
      <w:pPr>
        <w:pStyle w:val="TOC1"/>
        <w:rPr>
          <w:rFonts w:eastAsiaTheme="minorEastAsia"/>
          <w:b w:val="0"/>
          <w:color w:val="auto"/>
          <w:lang w:val="de-DE" w:eastAsia="de-DE"/>
        </w:rPr>
      </w:pPr>
      <w:r w:rsidRPr="00797C9D">
        <w:t>2.</w:t>
      </w:r>
      <w:r>
        <w:rPr>
          <w:rFonts w:eastAsiaTheme="minorEastAsia"/>
          <w:b w:val="0"/>
          <w:color w:val="auto"/>
          <w:lang w:val="de-DE" w:eastAsia="de-DE"/>
        </w:rPr>
        <w:tab/>
      </w:r>
      <w:r>
        <w:t>Aims</w:t>
      </w:r>
      <w:r>
        <w:tab/>
      </w:r>
      <w:r>
        <w:fldChar w:fldCharType="begin"/>
      </w:r>
      <w:r>
        <w:instrText xml:space="preserve"> PAGEREF _Toc476211485 \h </w:instrText>
      </w:r>
      <w:r>
        <w:fldChar w:fldCharType="separate"/>
      </w:r>
      <w:r>
        <w:t>7</w:t>
      </w:r>
      <w:r>
        <w:fldChar w:fldCharType="end"/>
      </w:r>
    </w:p>
    <w:p w14:paraId="327A3429" w14:textId="77777777" w:rsidR="003B5C32" w:rsidRDefault="003B5C32">
      <w:pPr>
        <w:pStyle w:val="TOC1"/>
        <w:rPr>
          <w:rFonts w:eastAsiaTheme="minorEastAsia"/>
          <w:b w:val="0"/>
          <w:color w:val="auto"/>
          <w:lang w:val="de-DE" w:eastAsia="de-DE"/>
        </w:rPr>
      </w:pPr>
      <w:r w:rsidRPr="00797C9D">
        <w:t>3.</w:t>
      </w:r>
      <w:r>
        <w:rPr>
          <w:rFonts w:eastAsiaTheme="minorEastAsia"/>
          <w:b w:val="0"/>
          <w:color w:val="auto"/>
          <w:lang w:val="de-DE" w:eastAsia="de-DE"/>
        </w:rPr>
        <w:tab/>
      </w:r>
      <w:r>
        <w:t>Introduction</w:t>
      </w:r>
      <w:r>
        <w:tab/>
      </w:r>
      <w:r>
        <w:fldChar w:fldCharType="begin"/>
      </w:r>
      <w:r>
        <w:instrText xml:space="preserve"> PAGEREF _Toc476211486 \h </w:instrText>
      </w:r>
      <w:r>
        <w:fldChar w:fldCharType="separate"/>
      </w:r>
      <w:r>
        <w:t>7</w:t>
      </w:r>
      <w:r>
        <w:fldChar w:fldCharType="end"/>
      </w:r>
    </w:p>
    <w:p w14:paraId="152FD04E" w14:textId="77777777" w:rsidR="003B5C32" w:rsidRDefault="003B5C32">
      <w:pPr>
        <w:pStyle w:val="TOC1"/>
        <w:rPr>
          <w:rFonts w:eastAsiaTheme="minorEastAsia"/>
          <w:b w:val="0"/>
          <w:color w:val="auto"/>
          <w:lang w:val="de-DE" w:eastAsia="de-DE"/>
        </w:rPr>
      </w:pPr>
      <w:r w:rsidRPr="00797C9D">
        <w:t>4.</w:t>
      </w:r>
      <w:r>
        <w:rPr>
          <w:rFonts w:eastAsiaTheme="minorEastAsia"/>
          <w:b w:val="0"/>
          <w:color w:val="auto"/>
          <w:lang w:val="de-DE" w:eastAsia="de-DE"/>
        </w:rPr>
        <w:tab/>
      </w:r>
      <w:r>
        <w:t>Physical basics</w:t>
      </w:r>
      <w:r>
        <w:tab/>
      </w:r>
      <w:r>
        <w:fldChar w:fldCharType="begin"/>
      </w:r>
      <w:r>
        <w:instrText xml:space="preserve"> PAGEREF _Toc476211487 \h </w:instrText>
      </w:r>
      <w:r>
        <w:fldChar w:fldCharType="separate"/>
      </w:r>
      <w:r>
        <w:t>7</w:t>
      </w:r>
      <w:r>
        <w:fldChar w:fldCharType="end"/>
      </w:r>
    </w:p>
    <w:p w14:paraId="6656F7C8" w14:textId="77777777" w:rsidR="003B5C32" w:rsidRDefault="003B5C32">
      <w:pPr>
        <w:pStyle w:val="TOC2"/>
        <w:rPr>
          <w:rFonts w:eastAsiaTheme="minorEastAsia"/>
          <w:color w:val="auto"/>
          <w:lang w:val="de-DE" w:eastAsia="de-DE"/>
        </w:rPr>
      </w:pPr>
      <w:r w:rsidRPr="00797C9D">
        <w:t>4.1.</w:t>
      </w:r>
      <w:r>
        <w:rPr>
          <w:rFonts w:eastAsiaTheme="minorEastAsia"/>
          <w:color w:val="auto"/>
          <w:lang w:val="de-DE" w:eastAsia="de-DE"/>
        </w:rPr>
        <w:tab/>
      </w:r>
      <w:r>
        <w:t>Luminous intensity</w:t>
      </w:r>
      <w:r>
        <w:tab/>
      </w:r>
      <w:r>
        <w:fldChar w:fldCharType="begin"/>
      </w:r>
      <w:r>
        <w:instrText xml:space="preserve"> PAGEREF _Toc476211488 \h </w:instrText>
      </w:r>
      <w:r>
        <w:fldChar w:fldCharType="separate"/>
      </w:r>
      <w:r>
        <w:t>7</w:t>
      </w:r>
      <w:r>
        <w:fldChar w:fldCharType="end"/>
      </w:r>
    </w:p>
    <w:p w14:paraId="316C9D62" w14:textId="77777777" w:rsidR="003B5C32" w:rsidRDefault="003B5C32">
      <w:pPr>
        <w:pStyle w:val="TOC2"/>
        <w:rPr>
          <w:rFonts w:eastAsiaTheme="minorEastAsia"/>
          <w:color w:val="auto"/>
          <w:lang w:val="de-DE" w:eastAsia="de-DE"/>
        </w:rPr>
      </w:pPr>
      <w:r w:rsidRPr="00797C9D">
        <w:t>4.2.</w:t>
      </w:r>
      <w:r>
        <w:rPr>
          <w:rFonts w:eastAsiaTheme="minorEastAsia"/>
          <w:color w:val="auto"/>
          <w:lang w:val="de-DE" w:eastAsia="de-DE"/>
        </w:rPr>
        <w:tab/>
      </w:r>
      <w:r>
        <w:t>Illuminance</w:t>
      </w:r>
      <w:r>
        <w:tab/>
      </w:r>
      <w:r>
        <w:fldChar w:fldCharType="begin"/>
      </w:r>
      <w:r>
        <w:instrText xml:space="preserve"> PAGEREF _Toc476211489 \h </w:instrText>
      </w:r>
      <w:r>
        <w:fldChar w:fldCharType="separate"/>
      </w:r>
      <w:r>
        <w:t>7</w:t>
      </w:r>
      <w:r>
        <w:fldChar w:fldCharType="end"/>
      </w:r>
    </w:p>
    <w:p w14:paraId="2EDE7765" w14:textId="77777777" w:rsidR="003B5C32" w:rsidRDefault="003B5C32">
      <w:pPr>
        <w:pStyle w:val="TOC2"/>
        <w:rPr>
          <w:rFonts w:eastAsiaTheme="minorEastAsia"/>
          <w:color w:val="auto"/>
          <w:lang w:val="de-DE" w:eastAsia="de-DE"/>
        </w:rPr>
      </w:pPr>
      <w:r w:rsidRPr="00797C9D">
        <w:t>4.3.</w:t>
      </w:r>
      <w:r>
        <w:rPr>
          <w:rFonts w:eastAsiaTheme="minorEastAsia"/>
          <w:color w:val="auto"/>
          <w:lang w:val="de-DE" w:eastAsia="de-DE"/>
        </w:rPr>
        <w:tab/>
      </w:r>
      <w:r>
        <w:t>Meteorological visibility</w:t>
      </w:r>
      <w:r>
        <w:tab/>
      </w:r>
      <w:r>
        <w:fldChar w:fldCharType="begin"/>
      </w:r>
      <w:r>
        <w:instrText xml:space="preserve"> PAGEREF _Toc476211490 \h </w:instrText>
      </w:r>
      <w:r>
        <w:fldChar w:fldCharType="separate"/>
      </w:r>
      <w:r>
        <w:t>7</w:t>
      </w:r>
      <w:r>
        <w:fldChar w:fldCharType="end"/>
      </w:r>
    </w:p>
    <w:p w14:paraId="27971969" w14:textId="77777777" w:rsidR="003B5C32" w:rsidRDefault="003B5C32">
      <w:pPr>
        <w:pStyle w:val="TOC2"/>
        <w:rPr>
          <w:rFonts w:eastAsiaTheme="minorEastAsia"/>
          <w:color w:val="auto"/>
          <w:lang w:val="de-DE" w:eastAsia="de-DE"/>
        </w:rPr>
      </w:pPr>
      <w:r w:rsidRPr="00797C9D">
        <w:t>4.4.</w:t>
      </w:r>
      <w:r>
        <w:rPr>
          <w:rFonts w:eastAsiaTheme="minorEastAsia"/>
          <w:color w:val="auto"/>
          <w:lang w:val="de-DE" w:eastAsia="de-DE"/>
        </w:rPr>
        <w:tab/>
      </w:r>
      <w:r>
        <w:t>Allard’s law</w:t>
      </w:r>
      <w:r>
        <w:tab/>
      </w:r>
      <w:r>
        <w:fldChar w:fldCharType="begin"/>
      </w:r>
      <w:r>
        <w:instrText xml:space="preserve"> PAGEREF _Toc476211491 \h </w:instrText>
      </w:r>
      <w:r>
        <w:fldChar w:fldCharType="separate"/>
      </w:r>
      <w:r>
        <w:t>7</w:t>
      </w:r>
      <w:r>
        <w:fldChar w:fldCharType="end"/>
      </w:r>
    </w:p>
    <w:p w14:paraId="6AB6A211" w14:textId="77777777" w:rsidR="003B5C32" w:rsidRDefault="003B5C32">
      <w:pPr>
        <w:pStyle w:val="TOC2"/>
        <w:rPr>
          <w:rFonts w:eastAsiaTheme="minorEastAsia"/>
          <w:color w:val="auto"/>
          <w:lang w:val="de-DE" w:eastAsia="de-DE"/>
        </w:rPr>
      </w:pPr>
      <w:r w:rsidRPr="00797C9D">
        <w:t>4.5.</w:t>
      </w:r>
      <w:r>
        <w:rPr>
          <w:rFonts w:eastAsiaTheme="minorEastAsia"/>
          <w:color w:val="auto"/>
          <w:lang w:val="de-DE" w:eastAsia="de-DE"/>
        </w:rPr>
        <w:tab/>
      </w:r>
      <w:r>
        <w:t>Luminous intensity calculations</w:t>
      </w:r>
      <w:r>
        <w:tab/>
      </w:r>
      <w:r>
        <w:fldChar w:fldCharType="begin"/>
      </w:r>
      <w:r>
        <w:instrText xml:space="preserve"> PAGEREF _Toc476211492 \h </w:instrText>
      </w:r>
      <w:r>
        <w:fldChar w:fldCharType="separate"/>
      </w:r>
      <w:r>
        <w:t>8</w:t>
      </w:r>
      <w:r>
        <w:fldChar w:fldCharType="end"/>
      </w:r>
    </w:p>
    <w:p w14:paraId="7B74469B" w14:textId="77777777" w:rsidR="003B5C32" w:rsidRDefault="003B5C32">
      <w:pPr>
        <w:pStyle w:val="TOC3"/>
        <w:tabs>
          <w:tab w:val="left" w:pos="1134"/>
          <w:tab w:val="right" w:leader="dot" w:pos="10195"/>
        </w:tabs>
        <w:rPr>
          <w:rFonts w:eastAsiaTheme="minorEastAsia"/>
          <w:noProof/>
          <w:sz w:val="22"/>
          <w:lang w:val="de-DE" w:eastAsia="de-DE"/>
        </w:rPr>
      </w:pPr>
      <w:r w:rsidRPr="00797C9D">
        <w:rPr>
          <w:noProof/>
        </w:rPr>
        <w:t>4.5.1.</w:t>
      </w:r>
      <w:r>
        <w:rPr>
          <w:rFonts w:eastAsiaTheme="minorEastAsia"/>
          <w:noProof/>
          <w:sz w:val="22"/>
          <w:lang w:val="de-DE" w:eastAsia="de-DE"/>
        </w:rPr>
        <w:tab/>
      </w:r>
      <w:r>
        <w:rPr>
          <w:noProof/>
        </w:rPr>
        <w:t>Minimum luminous intensity</w:t>
      </w:r>
      <w:r>
        <w:rPr>
          <w:noProof/>
        </w:rPr>
        <w:tab/>
      </w:r>
      <w:r>
        <w:rPr>
          <w:noProof/>
        </w:rPr>
        <w:fldChar w:fldCharType="begin"/>
      </w:r>
      <w:r>
        <w:rPr>
          <w:noProof/>
        </w:rPr>
        <w:instrText xml:space="preserve"> PAGEREF _Toc476211493 \h </w:instrText>
      </w:r>
      <w:r>
        <w:rPr>
          <w:noProof/>
        </w:rPr>
      </w:r>
      <w:r>
        <w:rPr>
          <w:noProof/>
        </w:rPr>
        <w:fldChar w:fldCharType="separate"/>
      </w:r>
      <w:r>
        <w:rPr>
          <w:noProof/>
        </w:rPr>
        <w:t>8</w:t>
      </w:r>
      <w:r>
        <w:rPr>
          <w:noProof/>
        </w:rPr>
        <w:fldChar w:fldCharType="end"/>
      </w:r>
    </w:p>
    <w:p w14:paraId="36C59FBF" w14:textId="77777777" w:rsidR="003B5C32" w:rsidRDefault="003B5C32">
      <w:pPr>
        <w:pStyle w:val="TOC3"/>
        <w:tabs>
          <w:tab w:val="left" w:pos="1134"/>
          <w:tab w:val="right" w:leader="dot" w:pos="10195"/>
        </w:tabs>
        <w:rPr>
          <w:rFonts w:eastAsiaTheme="minorEastAsia"/>
          <w:noProof/>
          <w:sz w:val="22"/>
          <w:lang w:val="de-DE" w:eastAsia="de-DE"/>
        </w:rPr>
      </w:pPr>
      <w:r w:rsidRPr="00797C9D">
        <w:rPr>
          <w:noProof/>
        </w:rPr>
        <w:t>4.5.2.</w:t>
      </w:r>
      <w:r>
        <w:rPr>
          <w:rFonts w:eastAsiaTheme="minorEastAsia"/>
          <w:noProof/>
          <w:sz w:val="22"/>
          <w:lang w:val="de-DE" w:eastAsia="de-DE"/>
        </w:rPr>
        <w:tab/>
      </w:r>
      <w:r>
        <w:rPr>
          <w:noProof/>
        </w:rPr>
        <w:t>Maximum luminous intensity</w:t>
      </w:r>
      <w:r>
        <w:rPr>
          <w:noProof/>
        </w:rPr>
        <w:tab/>
      </w:r>
      <w:r>
        <w:rPr>
          <w:noProof/>
        </w:rPr>
        <w:fldChar w:fldCharType="begin"/>
      </w:r>
      <w:r>
        <w:rPr>
          <w:noProof/>
        </w:rPr>
        <w:instrText xml:space="preserve"> PAGEREF _Toc476211494 \h </w:instrText>
      </w:r>
      <w:r>
        <w:rPr>
          <w:noProof/>
        </w:rPr>
      </w:r>
      <w:r>
        <w:rPr>
          <w:noProof/>
        </w:rPr>
        <w:fldChar w:fldCharType="separate"/>
      </w:r>
      <w:r>
        <w:rPr>
          <w:noProof/>
        </w:rPr>
        <w:t>8</w:t>
      </w:r>
      <w:r>
        <w:rPr>
          <w:noProof/>
        </w:rPr>
        <w:fldChar w:fldCharType="end"/>
      </w:r>
    </w:p>
    <w:p w14:paraId="568E2A64" w14:textId="77777777" w:rsidR="003B5C32" w:rsidRDefault="003B5C32">
      <w:pPr>
        <w:pStyle w:val="TOC3"/>
        <w:tabs>
          <w:tab w:val="left" w:pos="1134"/>
          <w:tab w:val="right" w:leader="dot" w:pos="10195"/>
        </w:tabs>
        <w:rPr>
          <w:rFonts w:eastAsiaTheme="minorEastAsia"/>
          <w:noProof/>
          <w:sz w:val="22"/>
          <w:lang w:val="de-DE" w:eastAsia="de-DE"/>
        </w:rPr>
      </w:pPr>
      <w:r w:rsidRPr="00797C9D">
        <w:rPr>
          <w:noProof/>
        </w:rPr>
        <w:t>4.5.3.</w:t>
      </w:r>
      <w:r>
        <w:rPr>
          <w:rFonts w:eastAsiaTheme="minorEastAsia"/>
          <w:noProof/>
          <w:sz w:val="22"/>
          <w:lang w:val="de-DE" w:eastAsia="de-DE"/>
        </w:rPr>
        <w:tab/>
      </w:r>
      <w:r>
        <w:rPr>
          <w:noProof/>
        </w:rPr>
        <w:t>Design intensity</w:t>
      </w:r>
      <w:r>
        <w:rPr>
          <w:noProof/>
        </w:rPr>
        <w:tab/>
      </w:r>
      <w:r>
        <w:rPr>
          <w:noProof/>
        </w:rPr>
        <w:fldChar w:fldCharType="begin"/>
      </w:r>
      <w:r>
        <w:rPr>
          <w:noProof/>
        </w:rPr>
        <w:instrText xml:space="preserve"> PAGEREF _Toc476211495 \h </w:instrText>
      </w:r>
      <w:r>
        <w:rPr>
          <w:noProof/>
        </w:rPr>
      </w:r>
      <w:r>
        <w:rPr>
          <w:noProof/>
        </w:rPr>
        <w:fldChar w:fldCharType="separate"/>
      </w:r>
      <w:r>
        <w:rPr>
          <w:noProof/>
        </w:rPr>
        <w:t>8</w:t>
      </w:r>
      <w:r>
        <w:rPr>
          <w:noProof/>
        </w:rPr>
        <w:fldChar w:fldCharType="end"/>
      </w:r>
    </w:p>
    <w:p w14:paraId="26FD2D86" w14:textId="77777777" w:rsidR="003B5C32" w:rsidRDefault="003B5C32">
      <w:pPr>
        <w:pStyle w:val="TOC1"/>
        <w:rPr>
          <w:rFonts w:eastAsiaTheme="minorEastAsia"/>
          <w:b w:val="0"/>
          <w:color w:val="auto"/>
          <w:lang w:val="de-DE" w:eastAsia="de-DE"/>
        </w:rPr>
      </w:pPr>
      <w:r w:rsidRPr="00797C9D">
        <w:t>5.</w:t>
      </w:r>
      <w:r>
        <w:rPr>
          <w:rFonts w:eastAsiaTheme="minorEastAsia"/>
          <w:b w:val="0"/>
          <w:color w:val="auto"/>
          <w:lang w:val="de-DE" w:eastAsia="de-DE"/>
        </w:rPr>
        <w:tab/>
      </w:r>
      <w:r>
        <w:t>Key values</w:t>
      </w:r>
      <w:r>
        <w:tab/>
      </w:r>
      <w:r>
        <w:fldChar w:fldCharType="begin"/>
      </w:r>
      <w:r>
        <w:instrText xml:space="preserve"> PAGEREF _Toc476211496 \h </w:instrText>
      </w:r>
      <w:r>
        <w:fldChar w:fldCharType="separate"/>
      </w:r>
      <w:r>
        <w:t>9</w:t>
      </w:r>
      <w:r>
        <w:fldChar w:fldCharType="end"/>
      </w:r>
    </w:p>
    <w:p w14:paraId="59C8366F" w14:textId="77777777" w:rsidR="003B5C32" w:rsidRPr="003B5C32" w:rsidRDefault="003B5C32">
      <w:pPr>
        <w:pStyle w:val="TOC2"/>
        <w:rPr>
          <w:rFonts w:eastAsiaTheme="minorEastAsia"/>
          <w:color w:val="auto"/>
          <w:lang w:val="en-US" w:eastAsia="de-DE"/>
        </w:rPr>
      </w:pPr>
      <w:r w:rsidRPr="00797C9D">
        <w:t>5.1.</w:t>
      </w:r>
      <w:r w:rsidRPr="003B5C32">
        <w:rPr>
          <w:rFonts w:eastAsiaTheme="minorEastAsia"/>
          <w:color w:val="auto"/>
          <w:lang w:val="en-US" w:eastAsia="de-DE"/>
        </w:rPr>
        <w:tab/>
      </w:r>
      <w:r>
        <w:t>Minimum illuminance at the observer’s eye</w:t>
      </w:r>
      <w:r>
        <w:tab/>
      </w:r>
      <w:r>
        <w:fldChar w:fldCharType="begin"/>
      </w:r>
      <w:r>
        <w:instrText xml:space="preserve"> PAGEREF _Toc476211497 \h </w:instrText>
      </w:r>
      <w:r>
        <w:fldChar w:fldCharType="separate"/>
      </w:r>
      <w:r>
        <w:t>9</w:t>
      </w:r>
      <w:r>
        <w:fldChar w:fldCharType="end"/>
      </w:r>
    </w:p>
    <w:p w14:paraId="70DD2879" w14:textId="77777777" w:rsidR="003B5C32" w:rsidRPr="003B5C32" w:rsidRDefault="003B5C32">
      <w:pPr>
        <w:pStyle w:val="TOC2"/>
        <w:rPr>
          <w:rFonts w:eastAsiaTheme="minorEastAsia"/>
          <w:color w:val="auto"/>
          <w:lang w:val="en-US" w:eastAsia="de-DE"/>
        </w:rPr>
      </w:pPr>
      <w:r w:rsidRPr="00797C9D">
        <w:rPr>
          <w:rFonts w:eastAsiaTheme="minorEastAsia"/>
        </w:rPr>
        <w:t>5.2.</w:t>
      </w:r>
      <w:r w:rsidRPr="003B5C32">
        <w:rPr>
          <w:rFonts w:eastAsiaTheme="minorEastAsia"/>
          <w:color w:val="auto"/>
          <w:lang w:val="en-US" w:eastAsia="de-DE"/>
        </w:rPr>
        <w:tab/>
      </w:r>
      <w:r w:rsidRPr="00797C9D">
        <w:rPr>
          <w:rFonts w:eastAsiaTheme="minorEastAsia"/>
        </w:rPr>
        <w:t>Measuring background illuminance</w:t>
      </w:r>
      <w:r>
        <w:tab/>
      </w:r>
      <w:r>
        <w:fldChar w:fldCharType="begin"/>
      </w:r>
      <w:r>
        <w:instrText xml:space="preserve"> PAGEREF _Toc476211498 \h </w:instrText>
      </w:r>
      <w:r>
        <w:fldChar w:fldCharType="separate"/>
      </w:r>
      <w:r>
        <w:t>10</w:t>
      </w:r>
      <w:r>
        <w:fldChar w:fldCharType="end"/>
      </w:r>
    </w:p>
    <w:p w14:paraId="6F66963A" w14:textId="77777777" w:rsidR="003B5C32" w:rsidRPr="003B5C32" w:rsidRDefault="003B5C32">
      <w:pPr>
        <w:pStyle w:val="TOC2"/>
        <w:rPr>
          <w:rFonts w:eastAsiaTheme="minorEastAsia"/>
          <w:color w:val="auto"/>
          <w:lang w:val="en-US" w:eastAsia="de-DE"/>
        </w:rPr>
      </w:pPr>
      <w:r w:rsidRPr="00797C9D">
        <w:t>5.3.</w:t>
      </w:r>
      <w:r w:rsidRPr="003B5C32">
        <w:rPr>
          <w:rFonts w:eastAsiaTheme="minorEastAsia"/>
          <w:color w:val="auto"/>
          <w:lang w:val="en-US" w:eastAsia="de-DE"/>
        </w:rPr>
        <w:tab/>
      </w:r>
      <w:r>
        <w:t>Maximum illuminance at the eye of the observer</w:t>
      </w:r>
      <w:r>
        <w:tab/>
      </w:r>
      <w:r>
        <w:fldChar w:fldCharType="begin"/>
      </w:r>
      <w:r>
        <w:instrText xml:space="preserve"> PAGEREF _Toc476211499 \h </w:instrText>
      </w:r>
      <w:r>
        <w:fldChar w:fldCharType="separate"/>
      </w:r>
      <w:r>
        <w:t>10</w:t>
      </w:r>
      <w:r>
        <w:fldChar w:fldCharType="end"/>
      </w:r>
    </w:p>
    <w:p w14:paraId="4D9E1B0B" w14:textId="77777777" w:rsidR="003B5C32" w:rsidRPr="003B5C32" w:rsidRDefault="003B5C32">
      <w:pPr>
        <w:pStyle w:val="TOC2"/>
        <w:rPr>
          <w:rFonts w:eastAsiaTheme="minorEastAsia"/>
          <w:color w:val="auto"/>
          <w:lang w:val="en-US" w:eastAsia="de-DE"/>
        </w:rPr>
      </w:pPr>
      <w:r w:rsidRPr="00797C9D">
        <w:t>5.4.</w:t>
      </w:r>
      <w:r w:rsidRPr="003B5C32">
        <w:rPr>
          <w:rFonts w:eastAsiaTheme="minorEastAsia"/>
          <w:color w:val="auto"/>
          <w:lang w:val="en-US" w:eastAsia="de-DE"/>
        </w:rPr>
        <w:tab/>
      </w:r>
      <w:r>
        <w:t>Minimum meteorological visibility</w:t>
      </w:r>
      <w:r>
        <w:tab/>
      </w:r>
      <w:r>
        <w:fldChar w:fldCharType="begin"/>
      </w:r>
      <w:r>
        <w:instrText xml:space="preserve"> PAGEREF _Toc476211500 \h </w:instrText>
      </w:r>
      <w:r>
        <w:fldChar w:fldCharType="separate"/>
      </w:r>
      <w:r>
        <w:t>11</w:t>
      </w:r>
      <w:r>
        <w:fldChar w:fldCharType="end"/>
      </w:r>
    </w:p>
    <w:p w14:paraId="45804518" w14:textId="77777777" w:rsidR="003B5C32" w:rsidRPr="003B5C32" w:rsidRDefault="003B5C32">
      <w:pPr>
        <w:pStyle w:val="TOC2"/>
        <w:rPr>
          <w:rFonts w:eastAsiaTheme="minorEastAsia"/>
          <w:color w:val="auto"/>
          <w:lang w:val="en-US" w:eastAsia="de-DE"/>
        </w:rPr>
      </w:pPr>
      <w:r w:rsidRPr="00797C9D">
        <w:t>5.5.</w:t>
      </w:r>
      <w:r w:rsidRPr="003B5C32">
        <w:rPr>
          <w:rFonts w:eastAsiaTheme="minorEastAsia"/>
          <w:color w:val="auto"/>
          <w:lang w:val="en-US" w:eastAsia="de-DE"/>
        </w:rPr>
        <w:tab/>
      </w:r>
      <w:r>
        <w:t>Maximum meteorological visibility</w:t>
      </w:r>
      <w:r>
        <w:tab/>
      </w:r>
      <w:r>
        <w:fldChar w:fldCharType="begin"/>
      </w:r>
      <w:r>
        <w:instrText xml:space="preserve"> PAGEREF _Toc476211501 \h </w:instrText>
      </w:r>
      <w:r>
        <w:fldChar w:fldCharType="separate"/>
      </w:r>
      <w:r>
        <w:t>11</w:t>
      </w:r>
      <w:r>
        <w:fldChar w:fldCharType="end"/>
      </w:r>
    </w:p>
    <w:p w14:paraId="64E78A39" w14:textId="77777777" w:rsidR="003B5C32" w:rsidRPr="003B5C32" w:rsidRDefault="003B5C32">
      <w:pPr>
        <w:pStyle w:val="TOC1"/>
        <w:rPr>
          <w:rFonts w:eastAsiaTheme="minorEastAsia"/>
          <w:b w:val="0"/>
          <w:color w:val="auto"/>
          <w:lang w:val="en-US" w:eastAsia="de-DE"/>
        </w:rPr>
      </w:pPr>
      <w:r w:rsidRPr="00797C9D">
        <w:t>6.</w:t>
      </w:r>
      <w:r w:rsidRPr="003B5C32">
        <w:rPr>
          <w:rFonts w:eastAsiaTheme="minorEastAsia"/>
          <w:b w:val="0"/>
          <w:color w:val="auto"/>
          <w:lang w:val="en-US" w:eastAsia="de-DE"/>
        </w:rPr>
        <w:tab/>
      </w:r>
      <w:r>
        <w:t>Rival lights</w:t>
      </w:r>
      <w:r>
        <w:tab/>
      </w:r>
      <w:r>
        <w:fldChar w:fldCharType="begin"/>
      </w:r>
      <w:r>
        <w:instrText xml:space="preserve"> PAGEREF _Toc476211502 \h </w:instrText>
      </w:r>
      <w:r>
        <w:fldChar w:fldCharType="separate"/>
      </w:r>
      <w:r>
        <w:t>11</w:t>
      </w:r>
      <w:r>
        <w:fldChar w:fldCharType="end"/>
      </w:r>
    </w:p>
    <w:p w14:paraId="21AEAB1D" w14:textId="77777777" w:rsidR="003B5C32" w:rsidRPr="003B5C32" w:rsidRDefault="003B5C32">
      <w:pPr>
        <w:pStyle w:val="TOC2"/>
        <w:rPr>
          <w:rFonts w:eastAsiaTheme="minorEastAsia"/>
          <w:color w:val="auto"/>
          <w:lang w:val="en-US" w:eastAsia="de-DE"/>
        </w:rPr>
      </w:pPr>
      <w:r w:rsidRPr="00797C9D">
        <w:t>6.1.</w:t>
      </w:r>
      <w:r w:rsidRPr="003B5C32">
        <w:rPr>
          <w:rFonts w:eastAsiaTheme="minorEastAsia"/>
          <w:color w:val="auto"/>
          <w:lang w:val="en-US" w:eastAsia="de-DE"/>
        </w:rPr>
        <w:tab/>
      </w:r>
      <w:r>
        <w:t>Illumination of areas, roads and buildings</w:t>
      </w:r>
      <w:r>
        <w:tab/>
      </w:r>
      <w:r>
        <w:fldChar w:fldCharType="begin"/>
      </w:r>
      <w:r>
        <w:instrText xml:space="preserve"> PAGEREF _Toc476211503 \h </w:instrText>
      </w:r>
      <w:r>
        <w:fldChar w:fldCharType="separate"/>
      </w:r>
      <w:r>
        <w:t>12</w:t>
      </w:r>
      <w:r>
        <w:fldChar w:fldCharType="end"/>
      </w:r>
    </w:p>
    <w:p w14:paraId="44E73B6C" w14:textId="77777777" w:rsidR="003B5C32" w:rsidRPr="003B5C32" w:rsidRDefault="003B5C32">
      <w:pPr>
        <w:pStyle w:val="TOC2"/>
        <w:rPr>
          <w:rFonts w:eastAsiaTheme="minorEastAsia"/>
          <w:color w:val="auto"/>
          <w:lang w:val="en-US" w:eastAsia="de-DE"/>
        </w:rPr>
      </w:pPr>
      <w:r w:rsidRPr="00797C9D">
        <w:t>6.2.</w:t>
      </w:r>
      <w:r w:rsidRPr="003B5C32">
        <w:rPr>
          <w:rFonts w:eastAsiaTheme="minorEastAsia"/>
          <w:color w:val="auto"/>
          <w:lang w:val="en-US" w:eastAsia="de-DE"/>
        </w:rPr>
        <w:tab/>
      </w:r>
      <w:r>
        <w:t>Navigation lights on vessels</w:t>
      </w:r>
      <w:r>
        <w:tab/>
      </w:r>
      <w:r>
        <w:fldChar w:fldCharType="begin"/>
      </w:r>
      <w:r>
        <w:instrText xml:space="preserve"> PAGEREF _Toc476211504 \h </w:instrText>
      </w:r>
      <w:r>
        <w:fldChar w:fldCharType="separate"/>
      </w:r>
      <w:r>
        <w:t>12</w:t>
      </w:r>
      <w:r>
        <w:fldChar w:fldCharType="end"/>
      </w:r>
    </w:p>
    <w:p w14:paraId="75DF6770" w14:textId="77777777" w:rsidR="003B5C32" w:rsidRPr="003B5C32" w:rsidRDefault="003B5C32">
      <w:pPr>
        <w:pStyle w:val="TOC2"/>
        <w:rPr>
          <w:rFonts w:eastAsiaTheme="minorEastAsia"/>
          <w:color w:val="auto"/>
          <w:lang w:val="en-US" w:eastAsia="de-DE"/>
        </w:rPr>
      </w:pPr>
      <w:r w:rsidRPr="00797C9D">
        <w:t>6.3.</w:t>
      </w:r>
      <w:r w:rsidRPr="003B5C32">
        <w:rPr>
          <w:rFonts w:eastAsiaTheme="minorEastAsia"/>
          <w:color w:val="auto"/>
          <w:lang w:val="en-US" w:eastAsia="de-DE"/>
        </w:rPr>
        <w:tab/>
      </w:r>
      <w:r>
        <w:t>Other signal lights</w:t>
      </w:r>
      <w:r>
        <w:tab/>
      </w:r>
      <w:r>
        <w:fldChar w:fldCharType="begin"/>
      </w:r>
      <w:r>
        <w:instrText xml:space="preserve"> PAGEREF _Toc476211505 \h </w:instrText>
      </w:r>
      <w:r>
        <w:fldChar w:fldCharType="separate"/>
      </w:r>
      <w:r>
        <w:t>13</w:t>
      </w:r>
      <w:r>
        <w:fldChar w:fldCharType="end"/>
      </w:r>
    </w:p>
    <w:p w14:paraId="16901F4A" w14:textId="77777777" w:rsidR="003B5C32" w:rsidRPr="003B5C32" w:rsidRDefault="003B5C32">
      <w:pPr>
        <w:pStyle w:val="TOC1"/>
        <w:rPr>
          <w:rFonts w:eastAsiaTheme="minorEastAsia"/>
          <w:b w:val="0"/>
          <w:color w:val="auto"/>
          <w:lang w:val="en-US" w:eastAsia="de-DE"/>
        </w:rPr>
      </w:pPr>
      <w:r w:rsidRPr="00797C9D">
        <w:t>7.</w:t>
      </w:r>
      <w:r w:rsidRPr="003B5C32">
        <w:rPr>
          <w:rFonts w:eastAsiaTheme="minorEastAsia"/>
          <w:b w:val="0"/>
          <w:color w:val="auto"/>
          <w:lang w:val="en-US" w:eastAsia="de-DE"/>
        </w:rPr>
        <w:tab/>
      </w:r>
      <w:r>
        <w:t>PHOTOMETRIC LUMINOUS INTENSITY</w:t>
      </w:r>
      <w:r>
        <w:tab/>
      </w:r>
      <w:r>
        <w:fldChar w:fldCharType="begin"/>
      </w:r>
      <w:r>
        <w:instrText xml:space="preserve"> PAGEREF _Toc476211506 \h </w:instrText>
      </w:r>
      <w:r>
        <w:fldChar w:fldCharType="separate"/>
      </w:r>
      <w:r>
        <w:t>15</w:t>
      </w:r>
      <w:r>
        <w:fldChar w:fldCharType="end"/>
      </w:r>
    </w:p>
    <w:p w14:paraId="320D0711" w14:textId="77777777" w:rsidR="003B5C32" w:rsidRPr="003B5C32" w:rsidRDefault="003B5C32">
      <w:pPr>
        <w:pStyle w:val="TOC2"/>
        <w:rPr>
          <w:rFonts w:eastAsiaTheme="minorEastAsia"/>
          <w:color w:val="auto"/>
          <w:lang w:val="en-US" w:eastAsia="de-DE"/>
        </w:rPr>
      </w:pPr>
      <w:r w:rsidRPr="00797C9D">
        <w:t>7.1.</w:t>
      </w:r>
      <w:r w:rsidRPr="003B5C32">
        <w:rPr>
          <w:rFonts w:eastAsiaTheme="minorEastAsia"/>
          <w:color w:val="auto"/>
          <w:lang w:val="en-US" w:eastAsia="de-DE"/>
        </w:rPr>
        <w:tab/>
      </w:r>
      <w:r>
        <w:t>In-Situ- and Photometric Intensity</w:t>
      </w:r>
      <w:r>
        <w:tab/>
      </w:r>
      <w:r>
        <w:fldChar w:fldCharType="begin"/>
      </w:r>
      <w:r>
        <w:instrText xml:space="preserve"> PAGEREF _Toc476211507 \h </w:instrText>
      </w:r>
      <w:r>
        <w:fldChar w:fldCharType="separate"/>
      </w:r>
      <w:r>
        <w:t>15</w:t>
      </w:r>
      <w:r>
        <w:fldChar w:fldCharType="end"/>
      </w:r>
    </w:p>
    <w:p w14:paraId="38D4DEF5" w14:textId="77777777" w:rsidR="003B5C32" w:rsidRPr="003B5C32" w:rsidRDefault="003B5C32">
      <w:pPr>
        <w:pStyle w:val="TOC2"/>
        <w:rPr>
          <w:rFonts w:eastAsiaTheme="minorEastAsia"/>
          <w:color w:val="auto"/>
          <w:lang w:val="en-US" w:eastAsia="de-DE"/>
        </w:rPr>
      </w:pPr>
      <w:r w:rsidRPr="00797C9D">
        <w:t>7.2.</w:t>
      </w:r>
      <w:r w:rsidRPr="003B5C32">
        <w:rPr>
          <w:rFonts w:eastAsiaTheme="minorEastAsia"/>
          <w:color w:val="auto"/>
          <w:lang w:val="en-US" w:eastAsia="de-DE"/>
        </w:rPr>
        <w:tab/>
      </w:r>
      <w:r>
        <w:t>Steady burning lights</w:t>
      </w:r>
      <w:r>
        <w:tab/>
      </w:r>
      <w:r>
        <w:fldChar w:fldCharType="begin"/>
      </w:r>
      <w:r>
        <w:instrText xml:space="preserve"> PAGEREF _Toc476211508 \h </w:instrText>
      </w:r>
      <w:r>
        <w:fldChar w:fldCharType="separate"/>
      </w:r>
      <w:r>
        <w:t>16</w:t>
      </w:r>
      <w:r>
        <w:fldChar w:fldCharType="end"/>
      </w:r>
    </w:p>
    <w:p w14:paraId="597A374B" w14:textId="77777777" w:rsidR="003B5C32" w:rsidRPr="003B5C32" w:rsidRDefault="003B5C32">
      <w:pPr>
        <w:pStyle w:val="TOC2"/>
        <w:rPr>
          <w:rFonts w:eastAsiaTheme="minorEastAsia"/>
          <w:color w:val="auto"/>
          <w:lang w:val="en-US" w:eastAsia="de-DE"/>
        </w:rPr>
      </w:pPr>
      <w:r w:rsidRPr="00797C9D">
        <w:rPr>
          <w:rFonts w:eastAsiaTheme="minorEastAsia"/>
        </w:rPr>
        <w:t>7.3.</w:t>
      </w:r>
      <w:r w:rsidRPr="003B5C32">
        <w:rPr>
          <w:rFonts w:eastAsiaTheme="minorEastAsia"/>
          <w:color w:val="auto"/>
          <w:lang w:val="en-US" w:eastAsia="de-DE"/>
        </w:rPr>
        <w:tab/>
      </w:r>
      <w:r w:rsidRPr="00797C9D">
        <w:rPr>
          <w:rFonts w:eastAsiaTheme="minorEastAsia"/>
        </w:rPr>
        <w:t>fast Switching lights</w:t>
      </w:r>
      <w:r>
        <w:tab/>
      </w:r>
      <w:r>
        <w:fldChar w:fldCharType="begin"/>
      </w:r>
      <w:r>
        <w:instrText xml:space="preserve"> PAGEREF _Toc476211509 \h </w:instrText>
      </w:r>
      <w:r>
        <w:fldChar w:fldCharType="separate"/>
      </w:r>
      <w:r>
        <w:t>16</w:t>
      </w:r>
      <w:r>
        <w:fldChar w:fldCharType="end"/>
      </w:r>
    </w:p>
    <w:p w14:paraId="40A80D5D" w14:textId="77777777" w:rsidR="003B5C32" w:rsidRPr="003B5C32" w:rsidRDefault="003B5C32">
      <w:pPr>
        <w:pStyle w:val="TOC2"/>
        <w:rPr>
          <w:rFonts w:eastAsiaTheme="minorEastAsia"/>
          <w:color w:val="auto"/>
          <w:lang w:val="en-US" w:eastAsia="de-DE"/>
        </w:rPr>
      </w:pPr>
      <w:r w:rsidRPr="00797C9D">
        <w:rPr>
          <w:rFonts w:eastAsiaTheme="minorEastAsia"/>
        </w:rPr>
        <w:t>7.4.</w:t>
      </w:r>
      <w:r w:rsidRPr="003B5C32">
        <w:rPr>
          <w:rFonts w:eastAsiaTheme="minorEastAsia"/>
          <w:color w:val="auto"/>
          <w:lang w:val="en-US" w:eastAsia="de-DE"/>
        </w:rPr>
        <w:tab/>
      </w:r>
      <w:r w:rsidRPr="00797C9D">
        <w:rPr>
          <w:rFonts w:eastAsiaTheme="minorEastAsia"/>
        </w:rPr>
        <w:t>Arbitrary Flash Profile</w:t>
      </w:r>
      <w:r>
        <w:tab/>
      </w:r>
      <w:r>
        <w:fldChar w:fldCharType="begin"/>
      </w:r>
      <w:r>
        <w:instrText xml:space="preserve"> PAGEREF _Toc476211510 \h </w:instrText>
      </w:r>
      <w:r>
        <w:fldChar w:fldCharType="separate"/>
      </w:r>
      <w:r>
        <w:t>16</w:t>
      </w:r>
      <w:r>
        <w:fldChar w:fldCharType="end"/>
      </w:r>
    </w:p>
    <w:p w14:paraId="0A158FD1" w14:textId="77777777" w:rsidR="003B5C32" w:rsidRPr="003B5C32" w:rsidRDefault="003B5C32">
      <w:pPr>
        <w:pStyle w:val="TOC1"/>
        <w:rPr>
          <w:rFonts w:eastAsiaTheme="minorEastAsia"/>
          <w:b w:val="0"/>
          <w:color w:val="auto"/>
          <w:lang w:val="en-US" w:eastAsia="de-DE"/>
        </w:rPr>
      </w:pPr>
      <w:r w:rsidRPr="00797C9D">
        <w:t>8.</w:t>
      </w:r>
      <w:r w:rsidRPr="003B5C32">
        <w:rPr>
          <w:rFonts w:eastAsiaTheme="minorEastAsia"/>
          <w:b w:val="0"/>
          <w:color w:val="auto"/>
          <w:lang w:val="en-US" w:eastAsia="de-DE"/>
        </w:rPr>
        <w:tab/>
      </w:r>
      <w:r>
        <w:t>Standard Design Methodology</w:t>
      </w:r>
      <w:r>
        <w:tab/>
      </w:r>
      <w:r>
        <w:fldChar w:fldCharType="begin"/>
      </w:r>
      <w:r>
        <w:instrText xml:space="preserve"> PAGEREF _Toc476211511 \h </w:instrText>
      </w:r>
      <w:r>
        <w:fldChar w:fldCharType="separate"/>
      </w:r>
      <w:r>
        <w:t>17</w:t>
      </w:r>
      <w:r>
        <w:fldChar w:fldCharType="end"/>
      </w:r>
    </w:p>
    <w:p w14:paraId="783AEF08" w14:textId="77777777" w:rsidR="003B5C32" w:rsidRPr="003B5C32" w:rsidRDefault="003B5C32">
      <w:pPr>
        <w:pStyle w:val="TOC2"/>
        <w:rPr>
          <w:rFonts w:eastAsiaTheme="minorEastAsia"/>
          <w:color w:val="auto"/>
          <w:lang w:val="en-US" w:eastAsia="de-DE"/>
        </w:rPr>
      </w:pPr>
      <w:r w:rsidRPr="00797C9D">
        <w:t>8.1.</w:t>
      </w:r>
      <w:r w:rsidRPr="003B5C32">
        <w:rPr>
          <w:rFonts w:eastAsiaTheme="minorEastAsia"/>
          <w:color w:val="auto"/>
          <w:lang w:val="en-US" w:eastAsia="de-DE"/>
        </w:rPr>
        <w:tab/>
      </w:r>
      <w:r>
        <w:t>Step 1</w:t>
      </w:r>
      <w:r>
        <w:tab/>
      </w:r>
      <w:r>
        <w:fldChar w:fldCharType="begin"/>
      </w:r>
      <w:r>
        <w:instrText xml:space="preserve"> PAGEREF _Toc476211512 \h </w:instrText>
      </w:r>
      <w:r>
        <w:fldChar w:fldCharType="separate"/>
      </w:r>
      <w:r>
        <w:t>17</w:t>
      </w:r>
      <w:r>
        <w:fldChar w:fldCharType="end"/>
      </w:r>
    </w:p>
    <w:p w14:paraId="07F10942" w14:textId="77777777" w:rsidR="003B5C32" w:rsidRPr="003B5C32" w:rsidRDefault="003B5C32">
      <w:pPr>
        <w:pStyle w:val="TOC2"/>
        <w:rPr>
          <w:rFonts w:eastAsiaTheme="minorEastAsia"/>
          <w:color w:val="auto"/>
          <w:lang w:val="en-US" w:eastAsia="de-DE"/>
        </w:rPr>
      </w:pPr>
      <w:r w:rsidRPr="00797C9D">
        <w:t>8.2.</w:t>
      </w:r>
      <w:r w:rsidRPr="003B5C32">
        <w:rPr>
          <w:rFonts w:eastAsiaTheme="minorEastAsia"/>
          <w:color w:val="auto"/>
          <w:lang w:val="en-US" w:eastAsia="de-DE"/>
        </w:rPr>
        <w:tab/>
      </w:r>
      <w:r>
        <w:t>Step 2</w:t>
      </w:r>
      <w:r>
        <w:tab/>
      </w:r>
      <w:r>
        <w:fldChar w:fldCharType="begin"/>
      </w:r>
      <w:r>
        <w:instrText xml:space="preserve"> PAGEREF _Toc476211513 \h </w:instrText>
      </w:r>
      <w:r>
        <w:fldChar w:fldCharType="separate"/>
      </w:r>
      <w:r>
        <w:t>17</w:t>
      </w:r>
      <w:r>
        <w:fldChar w:fldCharType="end"/>
      </w:r>
    </w:p>
    <w:p w14:paraId="44FCEC7D" w14:textId="77777777" w:rsidR="003B5C32" w:rsidRPr="003B5C32" w:rsidRDefault="003B5C32">
      <w:pPr>
        <w:pStyle w:val="TOC2"/>
        <w:rPr>
          <w:rFonts w:eastAsiaTheme="minorEastAsia"/>
          <w:color w:val="auto"/>
          <w:lang w:val="en-US" w:eastAsia="de-DE"/>
        </w:rPr>
      </w:pPr>
      <w:r w:rsidRPr="00797C9D">
        <w:t>8.3.</w:t>
      </w:r>
      <w:r w:rsidRPr="003B5C32">
        <w:rPr>
          <w:rFonts w:eastAsiaTheme="minorEastAsia"/>
          <w:color w:val="auto"/>
          <w:lang w:val="en-US" w:eastAsia="de-DE"/>
        </w:rPr>
        <w:tab/>
      </w:r>
      <w:r>
        <w:t>Step 3</w:t>
      </w:r>
      <w:r>
        <w:tab/>
      </w:r>
      <w:r>
        <w:fldChar w:fldCharType="begin"/>
      </w:r>
      <w:r>
        <w:instrText xml:space="preserve"> PAGEREF _Toc476211514 \h </w:instrText>
      </w:r>
      <w:r>
        <w:fldChar w:fldCharType="separate"/>
      </w:r>
      <w:r>
        <w:t>17</w:t>
      </w:r>
      <w:r>
        <w:fldChar w:fldCharType="end"/>
      </w:r>
    </w:p>
    <w:p w14:paraId="36094423" w14:textId="77777777" w:rsidR="003B5C32" w:rsidRPr="003B5C32" w:rsidRDefault="003B5C32">
      <w:pPr>
        <w:pStyle w:val="TOC2"/>
        <w:rPr>
          <w:rFonts w:eastAsiaTheme="minorEastAsia"/>
          <w:color w:val="auto"/>
          <w:lang w:val="en-US" w:eastAsia="de-DE"/>
        </w:rPr>
      </w:pPr>
      <w:r w:rsidRPr="00797C9D">
        <w:t>8.4.</w:t>
      </w:r>
      <w:r w:rsidRPr="003B5C32">
        <w:rPr>
          <w:rFonts w:eastAsiaTheme="minorEastAsia"/>
          <w:color w:val="auto"/>
          <w:lang w:val="en-US" w:eastAsia="de-DE"/>
        </w:rPr>
        <w:tab/>
      </w:r>
      <w:r>
        <w:t>Step 4</w:t>
      </w:r>
      <w:r>
        <w:tab/>
      </w:r>
      <w:r>
        <w:fldChar w:fldCharType="begin"/>
      </w:r>
      <w:r>
        <w:instrText xml:space="preserve"> PAGEREF _Toc476211515 \h </w:instrText>
      </w:r>
      <w:r>
        <w:fldChar w:fldCharType="separate"/>
      </w:r>
      <w:r>
        <w:t>17</w:t>
      </w:r>
      <w:r>
        <w:fldChar w:fldCharType="end"/>
      </w:r>
    </w:p>
    <w:p w14:paraId="1C87CC8E" w14:textId="77777777" w:rsidR="003B5C32" w:rsidRPr="003B5C32" w:rsidRDefault="003B5C32">
      <w:pPr>
        <w:pStyle w:val="TOC2"/>
        <w:rPr>
          <w:rFonts w:eastAsiaTheme="minorEastAsia"/>
          <w:color w:val="auto"/>
          <w:lang w:val="en-US" w:eastAsia="de-DE"/>
        </w:rPr>
      </w:pPr>
      <w:r w:rsidRPr="00797C9D">
        <w:t>8.5.</w:t>
      </w:r>
      <w:r w:rsidRPr="003B5C32">
        <w:rPr>
          <w:rFonts w:eastAsiaTheme="minorEastAsia"/>
          <w:color w:val="auto"/>
          <w:lang w:val="en-US" w:eastAsia="de-DE"/>
        </w:rPr>
        <w:tab/>
      </w:r>
      <w:r>
        <w:t>Step 5</w:t>
      </w:r>
      <w:r>
        <w:tab/>
      </w:r>
      <w:r>
        <w:fldChar w:fldCharType="begin"/>
      </w:r>
      <w:r>
        <w:instrText xml:space="preserve"> PAGEREF _Toc476211516 \h </w:instrText>
      </w:r>
      <w:r>
        <w:fldChar w:fldCharType="separate"/>
      </w:r>
      <w:r>
        <w:t>17</w:t>
      </w:r>
      <w:r>
        <w:fldChar w:fldCharType="end"/>
      </w:r>
    </w:p>
    <w:p w14:paraId="20BF3543"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8.5.1.</w:t>
      </w:r>
      <w:r w:rsidRPr="003B5C32">
        <w:rPr>
          <w:rFonts w:eastAsiaTheme="minorEastAsia"/>
          <w:noProof/>
          <w:sz w:val="22"/>
          <w:lang w:val="en-US" w:eastAsia="de-DE"/>
        </w:rPr>
        <w:tab/>
      </w:r>
      <w:r>
        <w:rPr>
          <w:noProof/>
        </w:rPr>
        <w:t>Steady burning light</w:t>
      </w:r>
      <w:r>
        <w:rPr>
          <w:noProof/>
        </w:rPr>
        <w:tab/>
      </w:r>
      <w:r>
        <w:rPr>
          <w:noProof/>
        </w:rPr>
        <w:fldChar w:fldCharType="begin"/>
      </w:r>
      <w:r>
        <w:rPr>
          <w:noProof/>
        </w:rPr>
        <w:instrText xml:space="preserve"> PAGEREF _Toc476211517 \h </w:instrText>
      </w:r>
      <w:r>
        <w:rPr>
          <w:noProof/>
        </w:rPr>
      </w:r>
      <w:r>
        <w:rPr>
          <w:noProof/>
        </w:rPr>
        <w:fldChar w:fldCharType="separate"/>
      </w:r>
      <w:r>
        <w:rPr>
          <w:noProof/>
        </w:rPr>
        <w:t>17</w:t>
      </w:r>
      <w:r>
        <w:rPr>
          <w:noProof/>
        </w:rPr>
        <w:fldChar w:fldCharType="end"/>
      </w:r>
    </w:p>
    <w:p w14:paraId="626AFE5D"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8.5.2.</w:t>
      </w:r>
      <w:r w:rsidRPr="003B5C32">
        <w:rPr>
          <w:rFonts w:eastAsiaTheme="minorEastAsia"/>
          <w:noProof/>
          <w:sz w:val="22"/>
          <w:lang w:val="en-US" w:eastAsia="de-DE"/>
        </w:rPr>
        <w:tab/>
      </w:r>
      <w:r>
        <w:rPr>
          <w:noProof/>
        </w:rPr>
        <w:t>Fast switching light (rectangular flash profile, LED)</w:t>
      </w:r>
      <w:r>
        <w:rPr>
          <w:noProof/>
        </w:rPr>
        <w:tab/>
      </w:r>
      <w:r>
        <w:rPr>
          <w:noProof/>
        </w:rPr>
        <w:fldChar w:fldCharType="begin"/>
      </w:r>
      <w:r>
        <w:rPr>
          <w:noProof/>
        </w:rPr>
        <w:instrText xml:space="preserve"> PAGEREF _Toc476211518 \h </w:instrText>
      </w:r>
      <w:r>
        <w:rPr>
          <w:noProof/>
        </w:rPr>
      </w:r>
      <w:r>
        <w:rPr>
          <w:noProof/>
        </w:rPr>
        <w:fldChar w:fldCharType="separate"/>
      </w:r>
      <w:r>
        <w:rPr>
          <w:noProof/>
        </w:rPr>
        <w:t>17</w:t>
      </w:r>
      <w:r>
        <w:rPr>
          <w:noProof/>
        </w:rPr>
        <w:fldChar w:fldCharType="end"/>
      </w:r>
    </w:p>
    <w:p w14:paraId="3DAD2A60"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8.5.3.</w:t>
      </w:r>
      <w:r w:rsidRPr="003B5C32">
        <w:rPr>
          <w:rFonts w:eastAsiaTheme="minorEastAsia"/>
          <w:noProof/>
          <w:sz w:val="22"/>
          <w:lang w:val="en-US" w:eastAsia="de-DE"/>
        </w:rPr>
        <w:tab/>
      </w:r>
      <w:r>
        <w:rPr>
          <w:noProof/>
        </w:rPr>
        <w:t>Lights with arbitrary flash profile</w:t>
      </w:r>
      <w:r>
        <w:rPr>
          <w:noProof/>
        </w:rPr>
        <w:tab/>
      </w:r>
      <w:r>
        <w:rPr>
          <w:noProof/>
        </w:rPr>
        <w:fldChar w:fldCharType="begin"/>
      </w:r>
      <w:r>
        <w:rPr>
          <w:noProof/>
        </w:rPr>
        <w:instrText xml:space="preserve"> PAGEREF _Toc476211519 \h </w:instrText>
      </w:r>
      <w:r>
        <w:rPr>
          <w:noProof/>
        </w:rPr>
      </w:r>
      <w:r>
        <w:rPr>
          <w:noProof/>
        </w:rPr>
        <w:fldChar w:fldCharType="separate"/>
      </w:r>
      <w:r>
        <w:rPr>
          <w:noProof/>
        </w:rPr>
        <w:t>18</w:t>
      </w:r>
      <w:r>
        <w:rPr>
          <w:noProof/>
        </w:rPr>
        <w:fldChar w:fldCharType="end"/>
      </w:r>
    </w:p>
    <w:p w14:paraId="373F70A1" w14:textId="77777777" w:rsidR="003B5C32" w:rsidRPr="003B5C32" w:rsidRDefault="003B5C32">
      <w:pPr>
        <w:pStyle w:val="TOC1"/>
        <w:rPr>
          <w:rFonts w:eastAsiaTheme="minorEastAsia"/>
          <w:b w:val="0"/>
          <w:color w:val="auto"/>
          <w:lang w:val="en-US" w:eastAsia="de-DE"/>
        </w:rPr>
      </w:pPr>
      <w:r w:rsidRPr="00797C9D">
        <w:t>9.</w:t>
      </w:r>
      <w:r w:rsidRPr="003B5C32">
        <w:rPr>
          <w:rFonts w:eastAsiaTheme="minorEastAsia"/>
          <w:b w:val="0"/>
          <w:color w:val="auto"/>
          <w:lang w:val="en-US" w:eastAsia="de-DE"/>
        </w:rPr>
        <w:tab/>
      </w:r>
      <w:r>
        <w:t>Examples FOR INTENSITY CALCULATIONS</w:t>
      </w:r>
      <w:r>
        <w:tab/>
      </w:r>
      <w:r>
        <w:fldChar w:fldCharType="begin"/>
      </w:r>
      <w:r>
        <w:instrText xml:space="preserve"> PAGEREF _Toc476211520 \h </w:instrText>
      </w:r>
      <w:r>
        <w:fldChar w:fldCharType="separate"/>
      </w:r>
      <w:r>
        <w:t>18</w:t>
      </w:r>
      <w:r>
        <w:fldChar w:fldCharType="end"/>
      </w:r>
    </w:p>
    <w:p w14:paraId="17D09C78" w14:textId="77777777" w:rsidR="003B5C32" w:rsidRPr="003B5C32" w:rsidRDefault="003B5C32">
      <w:pPr>
        <w:pStyle w:val="TOC2"/>
        <w:rPr>
          <w:rFonts w:eastAsiaTheme="minorEastAsia"/>
          <w:color w:val="auto"/>
          <w:lang w:val="en-US" w:eastAsia="de-DE"/>
        </w:rPr>
      </w:pPr>
      <w:r w:rsidRPr="00797C9D">
        <w:t>9.1.</w:t>
      </w:r>
      <w:r w:rsidRPr="003B5C32">
        <w:rPr>
          <w:rFonts w:eastAsiaTheme="minorEastAsia"/>
          <w:color w:val="auto"/>
          <w:lang w:val="en-US" w:eastAsia="de-DE"/>
        </w:rPr>
        <w:tab/>
      </w:r>
      <w:r>
        <w:t>Example 1</w:t>
      </w:r>
      <w:r>
        <w:tab/>
      </w:r>
      <w:r>
        <w:fldChar w:fldCharType="begin"/>
      </w:r>
      <w:r>
        <w:instrText xml:space="preserve"> PAGEREF _Toc476211521 \h </w:instrText>
      </w:r>
      <w:r>
        <w:fldChar w:fldCharType="separate"/>
      </w:r>
      <w:r>
        <w:t>18</w:t>
      </w:r>
      <w:r>
        <w:fldChar w:fldCharType="end"/>
      </w:r>
    </w:p>
    <w:p w14:paraId="390F621D"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rFonts w:eastAsiaTheme="minorEastAsia"/>
          <w:noProof/>
        </w:rPr>
        <w:t>9.1.1.</w:t>
      </w:r>
      <w:r w:rsidRPr="003B5C32">
        <w:rPr>
          <w:rFonts w:eastAsiaTheme="minorEastAsia"/>
          <w:noProof/>
          <w:sz w:val="22"/>
          <w:lang w:val="en-US" w:eastAsia="de-DE"/>
        </w:rPr>
        <w:tab/>
      </w:r>
      <w:r w:rsidRPr="00797C9D">
        <w:rPr>
          <w:rFonts w:eastAsiaTheme="minorEastAsia"/>
          <w:noProof/>
        </w:rPr>
        <w:t>STEP 1</w:t>
      </w:r>
      <w:r>
        <w:rPr>
          <w:noProof/>
        </w:rPr>
        <w:tab/>
      </w:r>
      <w:r>
        <w:rPr>
          <w:noProof/>
        </w:rPr>
        <w:fldChar w:fldCharType="begin"/>
      </w:r>
      <w:r>
        <w:rPr>
          <w:noProof/>
        </w:rPr>
        <w:instrText xml:space="preserve"> PAGEREF _Toc476211522 \h </w:instrText>
      </w:r>
      <w:r>
        <w:rPr>
          <w:noProof/>
        </w:rPr>
      </w:r>
      <w:r>
        <w:rPr>
          <w:noProof/>
        </w:rPr>
        <w:fldChar w:fldCharType="separate"/>
      </w:r>
      <w:r>
        <w:rPr>
          <w:noProof/>
        </w:rPr>
        <w:t>18</w:t>
      </w:r>
      <w:r>
        <w:rPr>
          <w:noProof/>
        </w:rPr>
        <w:fldChar w:fldCharType="end"/>
      </w:r>
    </w:p>
    <w:p w14:paraId="1E33C70F"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9.1.2.</w:t>
      </w:r>
      <w:r w:rsidRPr="003B5C32">
        <w:rPr>
          <w:rFonts w:eastAsiaTheme="minorEastAsia"/>
          <w:noProof/>
          <w:sz w:val="22"/>
          <w:lang w:val="en-US" w:eastAsia="de-DE"/>
        </w:rPr>
        <w:tab/>
      </w:r>
      <w:r>
        <w:rPr>
          <w:noProof/>
        </w:rPr>
        <w:t>STEP 2</w:t>
      </w:r>
      <w:r>
        <w:rPr>
          <w:noProof/>
        </w:rPr>
        <w:tab/>
      </w:r>
      <w:r>
        <w:rPr>
          <w:noProof/>
        </w:rPr>
        <w:fldChar w:fldCharType="begin"/>
      </w:r>
      <w:r>
        <w:rPr>
          <w:noProof/>
        </w:rPr>
        <w:instrText xml:space="preserve"> PAGEREF _Toc476211523 \h </w:instrText>
      </w:r>
      <w:r>
        <w:rPr>
          <w:noProof/>
        </w:rPr>
      </w:r>
      <w:r>
        <w:rPr>
          <w:noProof/>
        </w:rPr>
        <w:fldChar w:fldCharType="separate"/>
      </w:r>
      <w:r>
        <w:rPr>
          <w:noProof/>
        </w:rPr>
        <w:t>18</w:t>
      </w:r>
      <w:r>
        <w:rPr>
          <w:noProof/>
        </w:rPr>
        <w:fldChar w:fldCharType="end"/>
      </w:r>
    </w:p>
    <w:p w14:paraId="436839BB"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9.1.3.</w:t>
      </w:r>
      <w:r w:rsidRPr="003B5C32">
        <w:rPr>
          <w:rFonts w:eastAsiaTheme="minorEastAsia"/>
          <w:noProof/>
          <w:sz w:val="22"/>
          <w:lang w:val="en-US" w:eastAsia="de-DE"/>
        </w:rPr>
        <w:tab/>
      </w:r>
      <w:r>
        <w:rPr>
          <w:noProof/>
        </w:rPr>
        <w:t>STEP 3</w:t>
      </w:r>
      <w:r>
        <w:rPr>
          <w:noProof/>
        </w:rPr>
        <w:tab/>
      </w:r>
      <w:r>
        <w:rPr>
          <w:noProof/>
        </w:rPr>
        <w:fldChar w:fldCharType="begin"/>
      </w:r>
      <w:r>
        <w:rPr>
          <w:noProof/>
        </w:rPr>
        <w:instrText xml:space="preserve"> PAGEREF _Toc476211524 \h </w:instrText>
      </w:r>
      <w:r>
        <w:rPr>
          <w:noProof/>
        </w:rPr>
      </w:r>
      <w:r>
        <w:rPr>
          <w:noProof/>
        </w:rPr>
        <w:fldChar w:fldCharType="separate"/>
      </w:r>
      <w:r>
        <w:rPr>
          <w:noProof/>
        </w:rPr>
        <w:t>18</w:t>
      </w:r>
      <w:r>
        <w:rPr>
          <w:noProof/>
        </w:rPr>
        <w:fldChar w:fldCharType="end"/>
      </w:r>
    </w:p>
    <w:p w14:paraId="107B8604"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9.1.4.</w:t>
      </w:r>
      <w:r w:rsidRPr="003B5C32">
        <w:rPr>
          <w:rFonts w:eastAsiaTheme="minorEastAsia"/>
          <w:noProof/>
          <w:sz w:val="22"/>
          <w:lang w:val="en-US" w:eastAsia="de-DE"/>
        </w:rPr>
        <w:tab/>
      </w:r>
      <w:r>
        <w:rPr>
          <w:noProof/>
        </w:rPr>
        <w:t>Step 4</w:t>
      </w:r>
      <w:r>
        <w:rPr>
          <w:noProof/>
        </w:rPr>
        <w:tab/>
      </w:r>
      <w:r>
        <w:rPr>
          <w:noProof/>
        </w:rPr>
        <w:fldChar w:fldCharType="begin"/>
      </w:r>
      <w:r>
        <w:rPr>
          <w:noProof/>
        </w:rPr>
        <w:instrText xml:space="preserve"> PAGEREF _Toc476211525 \h </w:instrText>
      </w:r>
      <w:r>
        <w:rPr>
          <w:noProof/>
        </w:rPr>
      </w:r>
      <w:r>
        <w:rPr>
          <w:noProof/>
        </w:rPr>
        <w:fldChar w:fldCharType="separate"/>
      </w:r>
      <w:r>
        <w:rPr>
          <w:noProof/>
        </w:rPr>
        <w:t>18</w:t>
      </w:r>
      <w:r>
        <w:rPr>
          <w:noProof/>
        </w:rPr>
        <w:fldChar w:fldCharType="end"/>
      </w:r>
    </w:p>
    <w:p w14:paraId="6DD0FB14"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9.1.5.</w:t>
      </w:r>
      <w:r w:rsidRPr="003B5C32">
        <w:rPr>
          <w:rFonts w:eastAsiaTheme="minorEastAsia"/>
          <w:noProof/>
          <w:sz w:val="22"/>
          <w:lang w:val="en-US" w:eastAsia="de-DE"/>
        </w:rPr>
        <w:tab/>
      </w:r>
      <w:r>
        <w:rPr>
          <w:noProof/>
        </w:rPr>
        <w:t>Step 5</w:t>
      </w:r>
      <w:r>
        <w:rPr>
          <w:noProof/>
        </w:rPr>
        <w:tab/>
      </w:r>
      <w:r>
        <w:rPr>
          <w:noProof/>
        </w:rPr>
        <w:fldChar w:fldCharType="begin"/>
      </w:r>
      <w:r>
        <w:rPr>
          <w:noProof/>
        </w:rPr>
        <w:instrText xml:space="preserve"> PAGEREF _Toc476211526 \h </w:instrText>
      </w:r>
      <w:r>
        <w:rPr>
          <w:noProof/>
        </w:rPr>
      </w:r>
      <w:r>
        <w:rPr>
          <w:noProof/>
        </w:rPr>
        <w:fldChar w:fldCharType="separate"/>
      </w:r>
      <w:r>
        <w:rPr>
          <w:noProof/>
        </w:rPr>
        <w:t>18</w:t>
      </w:r>
      <w:r>
        <w:rPr>
          <w:noProof/>
        </w:rPr>
        <w:fldChar w:fldCharType="end"/>
      </w:r>
    </w:p>
    <w:p w14:paraId="053D0DE1"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lastRenderedPageBreak/>
        <w:t>9.1.6.</w:t>
      </w:r>
      <w:r w:rsidRPr="003B5C32">
        <w:rPr>
          <w:rFonts w:eastAsiaTheme="minorEastAsia"/>
          <w:noProof/>
          <w:sz w:val="22"/>
          <w:lang w:val="en-US" w:eastAsia="de-DE"/>
        </w:rPr>
        <w:tab/>
      </w:r>
      <w:r>
        <w:rPr>
          <w:noProof/>
        </w:rPr>
        <w:t>Result</w:t>
      </w:r>
      <w:r>
        <w:rPr>
          <w:noProof/>
        </w:rPr>
        <w:tab/>
      </w:r>
      <w:r>
        <w:rPr>
          <w:noProof/>
        </w:rPr>
        <w:fldChar w:fldCharType="begin"/>
      </w:r>
      <w:r>
        <w:rPr>
          <w:noProof/>
        </w:rPr>
        <w:instrText xml:space="preserve"> PAGEREF _Toc476211527 \h </w:instrText>
      </w:r>
      <w:r>
        <w:rPr>
          <w:noProof/>
        </w:rPr>
      </w:r>
      <w:r>
        <w:rPr>
          <w:noProof/>
        </w:rPr>
        <w:fldChar w:fldCharType="separate"/>
      </w:r>
      <w:r>
        <w:rPr>
          <w:noProof/>
        </w:rPr>
        <w:t>19</w:t>
      </w:r>
      <w:r>
        <w:rPr>
          <w:noProof/>
        </w:rPr>
        <w:fldChar w:fldCharType="end"/>
      </w:r>
    </w:p>
    <w:p w14:paraId="124A1B87" w14:textId="77777777" w:rsidR="003B5C32" w:rsidRPr="003B5C32" w:rsidRDefault="003B5C32">
      <w:pPr>
        <w:pStyle w:val="TOC2"/>
        <w:rPr>
          <w:rFonts w:eastAsiaTheme="minorEastAsia"/>
          <w:color w:val="auto"/>
          <w:lang w:val="en-US" w:eastAsia="de-DE"/>
        </w:rPr>
      </w:pPr>
      <w:r w:rsidRPr="00797C9D">
        <w:t>9.2.</w:t>
      </w:r>
      <w:r w:rsidRPr="003B5C32">
        <w:rPr>
          <w:rFonts w:eastAsiaTheme="minorEastAsia"/>
          <w:color w:val="auto"/>
          <w:lang w:val="en-US" w:eastAsia="de-DE"/>
        </w:rPr>
        <w:tab/>
      </w:r>
      <w:r>
        <w:t>Example 2</w:t>
      </w:r>
      <w:r>
        <w:tab/>
      </w:r>
      <w:r>
        <w:fldChar w:fldCharType="begin"/>
      </w:r>
      <w:r>
        <w:instrText xml:space="preserve"> PAGEREF _Toc476211528 \h </w:instrText>
      </w:r>
      <w:r>
        <w:fldChar w:fldCharType="separate"/>
      </w:r>
      <w:r>
        <w:t>19</w:t>
      </w:r>
      <w:r>
        <w:fldChar w:fldCharType="end"/>
      </w:r>
    </w:p>
    <w:p w14:paraId="400EB2A8"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9.2.1.</w:t>
      </w:r>
      <w:r w:rsidRPr="003B5C32">
        <w:rPr>
          <w:rFonts w:eastAsiaTheme="minorEastAsia"/>
          <w:noProof/>
          <w:sz w:val="22"/>
          <w:lang w:val="en-US" w:eastAsia="de-DE"/>
        </w:rPr>
        <w:tab/>
      </w:r>
      <w:r>
        <w:rPr>
          <w:noProof/>
        </w:rPr>
        <w:t>STEP 1</w:t>
      </w:r>
      <w:r>
        <w:rPr>
          <w:noProof/>
        </w:rPr>
        <w:tab/>
      </w:r>
      <w:r>
        <w:rPr>
          <w:noProof/>
        </w:rPr>
        <w:fldChar w:fldCharType="begin"/>
      </w:r>
      <w:r>
        <w:rPr>
          <w:noProof/>
        </w:rPr>
        <w:instrText xml:space="preserve"> PAGEREF _Toc476211529 \h </w:instrText>
      </w:r>
      <w:r>
        <w:rPr>
          <w:noProof/>
        </w:rPr>
      </w:r>
      <w:r>
        <w:rPr>
          <w:noProof/>
        </w:rPr>
        <w:fldChar w:fldCharType="separate"/>
      </w:r>
      <w:r>
        <w:rPr>
          <w:noProof/>
        </w:rPr>
        <w:t>19</w:t>
      </w:r>
      <w:r>
        <w:rPr>
          <w:noProof/>
        </w:rPr>
        <w:fldChar w:fldCharType="end"/>
      </w:r>
    </w:p>
    <w:p w14:paraId="0EE89BBE"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9.2.2.</w:t>
      </w:r>
      <w:r w:rsidRPr="003B5C32">
        <w:rPr>
          <w:rFonts w:eastAsiaTheme="minorEastAsia"/>
          <w:noProof/>
          <w:sz w:val="22"/>
          <w:lang w:val="en-US" w:eastAsia="de-DE"/>
        </w:rPr>
        <w:tab/>
      </w:r>
      <w:r>
        <w:rPr>
          <w:noProof/>
        </w:rPr>
        <w:t>STEP 2</w:t>
      </w:r>
      <w:r>
        <w:rPr>
          <w:noProof/>
        </w:rPr>
        <w:tab/>
      </w:r>
      <w:r>
        <w:rPr>
          <w:noProof/>
        </w:rPr>
        <w:fldChar w:fldCharType="begin"/>
      </w:r>
      <w:r>
        <w:rPr>
          <w:noProof/>
        </w:rPr>
        <w:instrText xml:space="preserve"> PAGEREF _Toc476211530 \h </w:instrText>
      </w:r>
      <w:r>
        <w:rPr>
          <w:noProof/>
        </w:rPr>
      </w:r>
      <w:r>
        <w:rPr>
          <w:noProof/>
        </w:rPr>
        <w:fldChar w:fldCharType="separate"/>
      </w:r>
      <w:r>
        <w:rPr>
          <w:noProof/>
        </w:rPr>
        <w:t>19</w:t>
      </w:r>
      <w:r>
        <w:rPr>
          <w:noProof/>
        </w:rPr>
        <w:fldChar w:fldCharType="end"/>
      </w:r>
    </w:p>
    <w:p w14:paraId="0CAB9128"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9.2.3.</w:t>
      </w:r>
      <w:r w:rsidRPr="003B5C32">
        <w:rPr>
          <w:rFonts w:eastAsiaTheme="minorEastAsia"/>
          <w:noProof/>
          <w:sz w:val="22"/>
          <w:lang w:val="en-US" w:eastAsia="de-DE"/>
        </w:rPr>
        <w:tab/>
      </w:r>
      <w:r>
        <w:rPr>
          <w:noProof/>
        </w:rPr>
        <w:t>STEP 3</w:t>
      </w:r>
      <w:r>
        <w:rPr>
          <w:noProof/>
        </w:rPr>
        <w:tab/>
      </w:r>
      <w:r>
        <w:rPr>
          <w:noProof/>
        </w:rPr>
        <w:fldChar w:fldCharType="begin"/>
      </w:r>
      <w:r>
        <w:rPr>
          <w:noProof/>
        </w:rPr>
        <w:instrText xml:space="preserve"> PAGEREF _Toc476211531 \h </w:instrText>
      </w:r>
      <w:r>
        <w:rPr>
          <w:noProof/>
        </w:rPr>
      </w:r>
      <w:r>
        <w:rPr>
          <w:noProof/>
        </w:rPr>
        <w:fldChar w:fldCharType="separate"/>
      </w:r>
      <w:r>
        <w:rPr>
          <w:noProof/>
        </w:rPr>
        <w:t>19</w:t>
      </w:r>
      <w:r>
        <w:rPr>
          <w:noProof/>
        </w:rPr>
        <w:fldChar w:fldCharType="end"/>
      </w:r>
    </w:p>
    <w:p w14:paraId="2CEC69CC"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9.2.4.</w:t>
      </w:r>
      <w:r w:rsidRPr="003B5C32">
        <w:rPr>
          <w:rFonts w:eastAsiaTheme="minorEastAsia"/>
          <w:noProof/>
          <w:sz w:val="22"/>
          <w:lang w:val="en-US" w:eastAsia="de-DE"/>
        </w:rPr>
        <w:tab/>
      </w:r>
      <w:r>
        <w:rPr>
          <w:noProof/>
        </w:rPr>
        <w:t>STEP 4</w:t>
      </w:r>
      <w:r>
        <w:rPr>
          <w:noProof/>
        </w:rPr>
        <w:tab/>
      </w:r>
      <w:r>
        <w:rPr>
          <w:noProof/>
        </w:rPr>
        <w:fldChar w:fldCharType="begin"/>
      </w:r>
      <w:r>
        <w:rPr>
          <w:noProof/>
        </w:rPr>
        <w:instrText xml:space="preserve"> PAGEREF _Toc476211532 \h </w:instrText>
      </w:r>
      <w:r>
        <w:rPr>
          <w:noProof/>
        </w:rPr>
      </w:r>
      <w:r>
        <w:rPr>
          <w:noProof/>
        </w:rPr>
        <w:fldChar w:fldCharType="separate"/>
      </w:r>
      <w:r>
        <w:rPr>
          <w:noProof/>
        </w:rPr>
        <w:t>20</w:t>
      </w:r>
      <w:r>
        <w:rPr>
          <w:noProof/>
        </w:rPr>
        <w:fldChar w:fldCharType="end"/>
      </w:r>
    </w:p>
    <w:p w14:paraId="04A38EC8"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9.2.5.</w:t>
      </w:r>
      <w:r w:rsidRPr="003B5C32">
        <w:rPr>
          <w:rFonts w:eastAsiaTheme="minorEastAsia"/>
          <w:noProof/>
          <w:sz w:val="22"/>
          <w:lang w:val="en-US" w:eastAsia="de-DE"/>
        </w:rPr>
        <w:tab/>
      </w:r>
      <w:r>
        <w:rPr>
          <w:noProof/>
        </w:rPr>
        <w:t>STEP 5</w:t>
      </w:r>
      <w:r>
        <w:rPr>
          <w:noProof/>
        </w:rPr>
        <w:tab/>
      </w:r>
      <w:r>
        <w:rPr>
          <w:noProof/>
        </w:rPr>
        <w:fldChar w:fldCharType="begin"/>
      </w:r>
      <w:r>
        <w:rPr>
          <w:noProof/>
        </w:rPr>
        <w:instrText xml:space="preserve"> PAGEREF _Toc476211533 \h </w:instrText>
      </w:r>
      <w:r>
        <w:rPr>
          <w:noProof/>
        </w:rPr>
      </w:r>
      <w:r>
        <w:rPr>
          <w:noProof/>
        </w:rPr>
        <w:fldChar w:fldCharType="separate"/>
      </w:r>
      <w:r>
        <w:rPr>
          <w:noProof/>
        </w:rPr>
        <w:t>20</w:t>
      </w:r>
      <w:r>
        <w:rPr>
          <w:noProof/>
        </w:rPr>
        <w:fldChar w:fldCharType="end"/>
      </w:r>
    </w:p>
    <w:p w14:paraId="11A92FB4"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9.2.6.</w:t>
      </w:r>
      <w:r w:rsidRPr="003B5C32">
        <w:rPr>
          <w:rFonts w:eastAsiaTheme="minorEastAsia"/>
          <w:noProof/>
          <w:sz w:val="22"/>
          <w:lang w:val="en-US" w:eastAsia="de-DE"/>
        </w:rPr>
        <w:tab/>
      </w:r>
      <w:r>
        <w:rPr>
          <w:noProof/>
        </w:rPr>
        <w:t>Result</w:t>
      </w:r>
      <w:r>
        <w:rPr>
          <w:noProof/>
        </w:rPr>
        <w:tab/>
      </w:r>
      <w:r>
        <w:rPr>
          <w:noProof/>
        </w:rPr>
        <w:fldChar w:fldCharType="begin"/>
      </w:r>
      <w:r>
        <w:rPr>
          <w:noProof/>
        </w:rPr>
        <w:instrText xml:space="preserve"> PAGEREF _Toc476211534 \h </w:instrText>
      </w:r>
      <w:r>
        <w:rPr>
          <w:noProof/>
        </w:rPr>
      </w:r>
      <w:r>
        <w:rPr>
          <w:noProof/>
        </w:rPr>
        <w:fldChar w:fldCharType="separate"/>
      </w:r>
      <w:r>
        <w:rPr>
          <w:noProof/>
        </w:rPr>
        <w:t>20</w:t>
      </w:r>
      <w:r>
        <w:rPr>
          <w:noProof/>
        </w:rPr>
        <w:fldChar w:fldCharType="end"/>
      </w:r>
    </w:p>
    <w:p w14:paraId="2297C3D7" w14:textId="77777777" w:rsidR="003B5C32" w:rsidRPr="003B5C32" w:rsidRDefault="003B5C32">
      <w:pPr>
        <w:pStyle w:val="TOC2"/>
        <w:rPr>
          <w:rFonts w:eastAsiaTheme="minorEastAsia"/>
          <w:color w:val="auto"/>
          <w:lang w:val="en-US" w:eastAsia="de-DE"/>
        </w:rPr>
      </w:pPr>
      <w:r w:rsidRPr="00797C9D">
        <w:rPr>
          <w:highlight w:val="yellow"/>
        </w:rPr>
        <w:t>9.3.</w:t>
      </w:r>
      <w:r w:rsidRPr="003B5C32">
        <w:rPr>
          <w:rFonts w:eastAsiaTheme="minorEastAsia"/>
          <w:color w:val="auto"/>
          <w:lang w:val="en-US" w:eastAsia="de-DE"/>
        </w:rPr>
        <w:tab/>
      </w:r>
      <w:r w:rsidRPr="00797C9D">
        <w:rPr>
          <w:highlight w:val="yellow"/>
        </w:rPr>
        <w:t>Example 3</w:t>
      </w:r>
      <w:r>
        <w:tab/>
      </w:r>
      <w:r>
        <w:fldChar w:fldCharType="begin"/>
      </w:r>
      <w:r>
        <w:instrText xml:space="preserve"> PAGEREF _Toc476211535 \h </w:instrText>
      </w:r>
      <w:r>
        <w:fldChar w:fldCharType="separate"/>
      </w:r>
      <w:r>
        <w:t>20</w:t>
      </w:r>
      <w:r>
        <w:fldChar w:fldCharType="end"/>
      </w:r>
    </w:p>
    <w:p w14:paraId="3340D278" w14:textId="77777777" w:rsidR="003B5C32" w:rsidRPr="003B5C32" w:rsidRDefault="003B5C32">
      <w:pPr>
        <w:pStyle w:val="TOC2"/>
        <w:rPr>
          <w:rFonts w:eastAsiaTheme="minorEastAsia"/>
          <w:color w:val="auto"/>
          <w:lang w:val="en-US" w:eastAsia="de-DE"/>
        </w:rPr>
      </w:pPr>
      <w:r w:rsidRPr="00797C9D">
        <w:rPr>
          <w:highlight w:val="yellow"/>
        </w:rPr>
        <w:t>9.4.</w:t>
      </w:r>
      <w:r w:rsidRPr="003B5C32">
        <w:rPr>
          <w:rFonts w:eastAsiaTheme="minorEastAsia"/>
          <w:color w:val="auto"/>
          <w:lang w:val="en-US" w:eastAsia="de-DE"/>
        </w:rPr>
        <w:tab/>
      </w:r>
      <w:r w:rsidRPr="00797C9D">
        <w:rPr>
          <w:highlight w:val="yellow"/>
        </w:rPr>
        <w:t>Example 4</w:t>
      </w:r>
      <w:r>
        <w:tab/>
      </w:r>
      <w:r>
        <w:fldChar w:fldCharType="begin"/>
      </w:r>
      <w:r>
        <w:instrText xml:space="preserve"> PAGEREF _Toc476211536 \h </w:instrText>
      </w:r>
      <w:r>
        <w:fldChar w:fldCharType="separate"/>
      </w:r>
      <w:r>
        <w:t>20</w:t>
      </w:r>
      <w:r>
        <w:fldChar w:fldCharType="end"/>
      </w:r>
    </w:p>
    <w:p w14:paraId="58D70462" w14:textId="77777777" w:rsidR="003B5C32" w:rsidRPr="003B5C32" w:rsidRDefault="003B5C32">
      <w:pPr>
        <w:pStyle w:val="TOC2"/>
        <w:rPr>
          <w:rFonts w:eastAsiaTheme="minorEastAsia"/>
          <w:color w:val="auto"/>
          <w:lang w:val="en-US" w:eastAsia="de-DE"/>
        </w:rPr>
      </w:pPr>
      <w:r w:rsidRPr="00797C9D">
        <w:rPr>
          <w:highlight w:val="yellow"/>
        </w:rPr>
        <w:t>9.5.</w:t>
      </w:r>
      <w:r w:rsidRPr="003B5C32">
        <w:rPr>
          <w:rFonts w:eastAsiaTheme="minorEastAsia"/>
          <w:color w:val="auto"/>
          <w:lang w:val="en-US" w:eastAsia="de-DE"/>
        </w:rPr>
        <w:tab/>
      </w:r>
      <w:r w:rsidRPr="00797C9D">
        <w:rPr>
          <w:highlight w:val="yellow"/>
        </w:rPr>
        <w:t>Example 5</w:t>
      </w:r>
      <w:r>
        <w:tab/>
      </w:r>
      <w:r>
        <w:fldChar w:fldCharType="begin"/>
      </w:r>
      <w:r>
        <w:instrText xml:space="preserve"> PAGEREF _Toc476211537 \h </w:instrText>
      </w:r>
      <w:r>
        <w:fldChar w:fldCharType="separate"/>
      </w:r>
      <w:r>
        <w:t>20</w:t>
      </w:r>
      <w:r>
        <w:fldChar w:fldCharType="end"/>
      </w:r>
    </w:p>
    <w:p w14:paraId="4BD005AF" w14:textId="77777777" w:rsidR="003B5C32" w:rsidRPr="003B5C32" w:rsidRDefault="003B5C32">
      <w:pPr>
        <w:pStyle w:val="TOC1"/>
        <w:rPr>
          <w:rFonts w:eastAsiaTheme="minorEastAsia"/>
          <w:b w:val="0"/>
          <w:color w:val="auto"/>
          <w:lang w:val="en-US" w:eastAsia="de-DE"/>
        </w:rPr>
      </w:pPr>
      <w:r w:rsidRPr="00797C9D">
        <w:t>10.</w:t>
      </w:r>
      <w:r w:rsidRPr="003B5C32">
        <w:rPr>
          <w:rFonts w:eastAsiaTheme="minorEastAsia"/>
          <w:b w:val="0"/>
          <w:color w:val="auto"/>
          <w:lang w:val="en-US" w:eastAsia="de-DE"/>
        </w:rPr>
        <w:tab/>
      </w:r>
      <w:r>
        <w:t>LUMINOUS RANGE CALCULATION</w:t>
      </w:r>
      <w:r>
        <w:tab/>
      </w:r>
      <w:r>
        <w:fldChar w:fldCharType="begin"/>
      </w:r>
      <w:r>
        <w:instrText xml:space="preserve"> PAGEREF _Toc476211538 \h </w:instrText>
      </w:r>
      <w:r>
        <w:fldChar w:fldCharType="separate"/>
      </w:r>
      <w:r>
        <w:t>21</w:t>
      </w:r>
      <w:r>
        <w:fldChar w:fldCharType="end"/>
      </w:r>
    </w:p>
    <w:p w14:paraId="0676DB80" w14:textId="77777777" w:rsidR="003B5C32" w:rsidRPr="003B5C32" w:rsidRDefault="003B5C32">
      <w:pPr>
        <w:pStyle w:val="TOC2"/>
        <w:rPr>
          <w:rFonts w:eastAsiaTheme="minorEastAsia"/>
          <w:color w:val="auto"/>
          <w:lang w:val="en-US" w:eastAsia="de-DE"/>
        </w:rPr>
      </w:pPr>
      <w:r w:rsidRPr="00797C9D">
        <w:t>10.1.</w:t>
      </w:r>
      <w:r w:rsidRPr="003B5C32">
        <w:rPr>
          <w:rFonts w:eastAsiaTheme="minorEastAsia"/>
          <w:color w:val="auto"/>
          <w:lang w:val="en-US" w:eastAsia="de-DE"/>
        </w:rPr>
        <w:tab/>
      </w:r>
      <w:r>
        <w:t>Calculation process</w:t>
      </w:r>
      <w:r>
        <w:tab/>
      </w:r>
      <w:r>
        <w:fldChar w:fldCharType="begin"/>
      </w:r>
      <w:r>
        <w:instrText xml:space="preserve"> PAGEREF _Toc476211539 \h </w:instrText>
      </w:r>
      <w:r>
        <w:fldChar w:fldCharType="separate"/>
      </w:r>
      <w:r>
        <w:t>21</w:t>
      </w:r>
      <w:r>
        <w:fldChar w:fldCharType="end"/>
      </w:r>
    </w:p>
    <w:p w14:paraId="18CF7792" w14:textId="77777777" w:rsidR="003B5C32" w:rsidRPr="003B5C32" w:rsidRDefault="003B5C32">
      <w:pPr>
        <w:pStyle w:val="TOC3"/>
        <w:tabs>
          <w:tab w:val="left" w:pos="1843"/>
          <w:tab w:val="right" w:leader="dot" w:pos="10195"/>
        </w:tabs>
        <w:rPr>
          <w:rFonts w:eastAsiaTheme="minorEastAsia"/>
          <w:noProof/>
          <w:sz w:val="22"/>
          <w:lang w:val="en-US" w:eastAsia="de-DE"/>
        </w:rPr>
      </w:pPr>
      <w:r w:rsidRPr="00797C9D">
        <w:rPr>
          <w:noProof/>
        </w:rPr>
        <w:t>10.1.1.</w:t>
      </w:r>
      <w:r w:rsidRPr="003B5C32">
        <w:rPr>
          <w:rFonts w:eastAsiaTheme="minorEastAsia"/>
          <w:noProof/>
          <w:sz w:val="22"/>
          <w:lang w:val="en-US" w:eastAsia="de-DE"/>
        </w:rPr>
        <w:tab/>
      </w:r>
      <w:r>
        <w:rPr>
          <w:noProof/>
        </w:rPr>
        <w:t>Newton-Raphson method</w:t>
      </w:r>
      <w:r>
        <w:rPr>
          <w:noProof/>
        </w:rPr>
        <w:tab/>
      </w:r>
      <w:r>
        <w:rPr>
          <w:noProof/>
        </w:rPr>
        <w:fldChar w:fldCharType="begin"/>
      </w:r>
      <w:r>
        <w:rPr>
          <w:noProof/>
        </w:rPr>
        <w:instrText xml:space="preserve"> PAGEREF _Toc476211540 \h </w:instrText>
      </w:r>
      <w:r>
        <w:rPr>
          <w:noProof/>
        </w:rPr>
      </w:r>
      <w:r>
        <w:rPr>
          <w:noProof/>
        </w:rPr>
        <w:fldChar w:fldCharType="separate"/>
      </w:r>
      <w:r>
        <w:rPr>
          <w:noProof/>
        </w:rPr>
        <w:t>21</w:t>
      </w:r>
      <w:r>
        <w:rPr>
          <w:noProof/>
        </w:rPr>
        <w:fldChar w:fldCharType="end"/>
      </w:r>
    </w:p>
    <w:p w14:paraId="6A2AED1C" w14:textId="77777777" w:rsidR="003B5C32" w:rsidRPr="003B5C32" w:rsidRDefault="003B5C32">
      <w:pPr>
        <w:pStyle w:val="TOC3"/>
        <w:tabs>
          <w:tab w:val="left" w:pos="1843"/>
          <w:tab w:val="right" w:leader="dot" w:pos="10195"/>
        </w:tabs>
        <w:rPr>
          <w:rFonts w:eastAsiaTheme="minorEastAsia"/>
          <w:noProof/>
          <w:sz w:val="22"/>
          <w:lang w:val="en-US" w:eastAsia="de-DE"/>
        </w:rPr>
      </w:pPr>
      <w:r w:rsidRPr="00797C9D">
        <w:rPr>
          <w:noProof/>
        </w:rPr>
        <w:t>10.1.2.</w:t>
      </w:r>
      <w:r w:rsidRPr="003B5C32">
        <w:rPr>
          <w:rFonts w:eastAsiaTheme="minorEastAsia"/>
          <w:noProof/>
          <w:sz w:val="22"/>
          <w:lang w:val="en-US" w:eastAsia="de-DE"/>
        </w:rPr>
        <w:tab/>
      </w:r>
      <w:r>
        <w:rPr>
          <w:noProof/>
        </w:rPr>
        <w:t>Application to luminous range calculation</w:t>
      </w:r>
      <w:r>
        <w:rPr>
          <w:noProof/>
        </w:rPr>
        <w:tab/>
      </w:r>
      <w:r>
        <w:rPr>
          <w:noProof/>
        </w:rPr>
        <w:fldChar w:fldCharType="begin"/>
      </w:r>
      <w:r>
        <w:rPr>
          <w:noProof/>
        </w:rPr>
        <w:instrText xml:space="preserve"> PAGEREF _Toc476211541 \h </w:instrText>
      </w:r>
      <w:r>
        <w:rPr>
          <w:noProof/>
        </w:rPr>
      </w:r>
      <w:r>
        <w:rPr>
          <w:noProof/>
        </w:rPr>
        <w:fldChar w:fldCharType="separate"/>
      </w:r>
      <w:r>
        <w:rPr>
          <w:noProof/>
        </w:rPr>
        <w:t>22</w:t>
      </w:r>
      <w:r>
        <w:rPr>
          <w:noProof/>
        </w:rPr>
        <w:fldChar w:fldCharType="end"/>
      </w:r>
    </w:p>
    <w:p w14:paraId="0BD7398B" w14:textId="77777777" w:rsidR="003B5C32" w:rsidRPr="003B5C32" w:rsidRDefault="003B5C32">
      <w:pPr>
        <w:pStyle w:val="TOC2"/>
        <w:rPr>
          <w:rFonts w:eastAsiaTheme="minorEastAsia"/>
          <w:color w:val="auto"/>
          <w:lang w:val="en-US" w:eastAsia="de-DE"/>
        </w:rPr>
      </w:pPr>
      <w:r w:rsidRPr="00797C9D">
        <w:t>10.2.</w:t>
      </w:r>
      <w:r w:rsidRPr="003B5C32">
        <w:rPr>
          <w:rFonts w:eastAsiaTheme="minorEastAsia"/>
          <w:color w:val="auto"/>
          <w:lang w:val="en-US" w:eastAsia="de-DE"/>
        </w:rPr>
        <w:tab/>
      </w:r>
      <w:r>
        <w:t>Nominal Range</w:t>
      </w:r>
      <w:r>
        <w:tab/>
      </w:r>
      <w:r>
        <w:fldChar w:fldCharType="begin"/>
      </w:r>
      <w:r>
        <w:instrText xml:space="preserve"> PAGEREF _Toc476211542 \h </w:instrText>
      </w:r>
      <w:r>
        <w:fldChar w:fldCharType="separate"/>
      </w:r>
      <w:r>
        <w:t>22</w:t>
      </w:r>
      <w:r>
        <w:fldChar w:fldCharType="end"/>
      </w:r>
    </w:p>
    <w:p w14:paraId="5AC75253" w14:textId="77777777" w:rsidR="003B5C32" w:rsidRPr="003B5C32" w:rsidRDefault="003B5C32">
      <w:pPr>
        <w:pStyle w:val="TOC2"/>
        <w:rPr>
          <w:rFonts w:eastAsiaTheme="minorEastAsia"/>
          <w:color w:val="auto"/>
          <w:lang w:val="en-US" w:eastAsia="de-DE"/>
        </w:rPr>
      </w:pPr>
      <w:r w:rsidRPr="00797C9D">
        <w:t>10.3.</w:t>
      </w:r>
      <w:r w:rsidRPr="003B5C32">
        <w:rPr>
          <w:rFonts w:eastAsiaTheme="minorEastAsia"/>
          <w:color w:val="auto"/>
          <w:lang w:val="en-US" w:eastAsia="de-DE"/>
        </w:rPr>
        <w:tab/>
      </w:r>
      <w:r>
        <w:t>Parametric luminous range</w:t>
      </w:r>
      <w:r>
        <w:tab/>
      </w:r>
      <w:r>
        <w:fldChar w:fldCharType="begin"/>
      </w:r>
      <w:r>
        <w:instrText xml:space="preserve"> PAGEREF _Toc476211543 \h </w:instrText>
      </w:r>
      <w:r>
        <w:fldChar w:fldCharType="separate"/>
      </w:r>
      <w:r>
        <w:t>23</w:t>
      </w:r>
      <w:r>
        <w:fldChar w:fldCharType="end"/>
      </w:r>
    </w:p>
    <w:p w14:paraId="2BAE2946" w14:textId="77777777" w:rsidR="003B5C32" w:rsidRDefault="003B5C32">
      <w:pPr>
        <w:pStyle w:val="TOC2"/>
        <w:rPr>
          <w:rFonts w:eastAsiaTheme="minorEastAsia"/>
          <w:color w:val="auto"/>
          <w:lang w:val="de-DE" w:eastAsia="de-DE"/>
        </w:rPr>
      </w:pPr>
      <w:r w:rsidRPr="00797C9D">
        <w:t>10.4.</w:t>
      </w:r>
      <w:r>
        <w:rPr>
          <w:rFonts w:eastAsiaTheme="minorEastAsia"/>
          <w:color w:val="auto"/>
          <w:lang w:val="de-DE" w:eastAsia="de-DE"/>
        </w:rPr>
        <w:tab/>
      </w:r>
      <w:r>
        <w:t>Examples</w:t>
      </w:r>
      <w:r>
        <w:tab/>
      </w:r>
      <w:r>
        <w:fldChar w:fldCharType="begin"/>
      </w:r>
      <w:r>
        <w:instrText xml:space="preserve"> PAGEREF _Toc476211544 \h </w:instrText>
      </w:r>
      <w:r>
        <w:fldChar w:fldCharType="separate"/>
      </w:r>
      <w:r>
        <w:t>23</w:t>
      </w:r>
      <w:r>
        <w:fldChar w:fldCharType="end"/>
      </w:r>
    </w:p>
    <w:p w14:paraId="66194D0F" w14:textId="434B9B15" w:rsidR="00642025" w:rsidRPr="00F34C9A" w:rsidRDefault="004A4EC4" w:rsidP="0093492E">
      <w:pPr>
        <w:rPr>
          <w:b/>
          <w:noProof/>
          <w:color w:val="00558C" w:themeColor="accent1"/>
          <w:sz w:val="22"/>
          <w:lang w:val="de-DE"/>
        </w:rPr>
      </w:pPr>
      <w:r>
        <w:rPr>
          <w:rFonts w:eastAsia="Times New Roman" w:cs="Times New Roman"/>
          <w:b/>
          <w:noProof/>
          <w:color w:val="00558C" w:themeColor="accent1"/>
          <w:sz w:val="22"/>
          <w:szCs w:val="20"/>
        </w:rPr>
        <w:fldChar w:fldCharType="end"/>
      </w:r>
    </w:p>
    <w:p w14:paraId="001C0AD5" w14:textId="60995785" w:rsidR="0078486B" w:rsidRPr="000819EA" w:rsidRDefault="002F265A" w:rsidP="00C9558A">
      <w:pPr>
        <w:pStyle w:val="ListofFigures"/>
        <w:rPr>
          <w:lang w:val="de-DE"/>
        </w:rPr>
      </w:pPr>
      <w:r w:rsidRPr="000819EA">
        <w:rPr>
          <w:lang w:val="de-DE"/>
        </w:rPr>
        <w:t>List of Tables</w:t>
      </w:r>
    </w:p>
    <w:p w14:paraId="161A247E" w14:textId="2F2B50B9" w:rsidR="00161325" w:rsidRPr="00053E4A" w:rsidRDefault="00923B4D" w:rsidP="00923B4D">
      <w:pPr>
        <w:pStyle w:val="BodyText"/>
        <w:rPr>
          <w:lang w:val="de-DE"/>
        </w:rPr>
      </w:pPr>
      <w:r>
        <w:fldChar w:fldCharType="begin"/>
      </w:r>
      <w:r w:rsidRPr="003632EF">
        <w:rPr>
          <w:lang w:val="de-DE"/>
        </w:rPr>
        <w:instrText xml:space="preserve"> TOC \t "Table caption" \c </w:instrText>
      </w:r>
      <w:r>
        <w:fldChar w:fldCharType="separate"/>
      </w:r>
      <w:r w:rsidR="00D663A4">
        <w:rPr>
          <w:b/>
          <w:bCs/>
          <w:noProof/>
          <w:lang w:val="de-DE"/>
        </w:rPr>
        <w:t>Es konnten keine Einträge für ein Abbildungsverzeichnis gefunden werden.</w:t>
      </w:r>
      <w:r>
        <w:fldChar w:fldCharType="end"/>
      </w:r>
    </w:p>
    <w:p w14:paraId="52D40231" w14:textId="77777777" w:rsidR="00BA1612" w:rsidRPr="003632EF" w:rsidRDefault="00BA1612" w:rsidP="00923B4D">
      <w:pPr>
        <w:pStyle w:val="BodyText"/>
        <w:rPr>
          <w:lang w:val="de-DE"/>
        </w:rPr>
      </w:pPr>
    </w:p>
    <w:p w14:paraId="0F293C95" w14:textId="44E0E14A" w:rsidR="00994D97" w:rsidRPr="003632EF" w:rsidRDefault="00994D97" w:rsidP="00C9558A">
      <w:pPr>
        <w:pStyle w:val="ListofFigures"/>
        <w:rPr>
          <w:lang w:val="de-DE"/>
        </w:rPr>
      </w:pPr>
      <w:r w:rsidRPr="003632EF">
        <w:rPr>
          <w:lang w:val="de-DE"/>
        </w:rPr>
        <w:t>List of Figures</w:t>
      </w:r>
    </w:p>
    <w:p w14:paraId="2EE0F9E2" w14:textId="195A23A2" w:rsidR="005E4659" w:rsidRPr="00F94E18" w:rsidRDefault="00923B4D" w:rsidP="000F58ED">
      <w:pPr>
        <w:pStyle w:val="TableofFigures"/>
        <w:rPr>
          <w:lang w:val="de-DE"/>
        </w:rPr>
      </w:pPr>
      <w:r>
        <w:fldChar w:fldCharType="begin"/>
      </w:r>
      <w:r w:rsidRPr="003632EF">
        <w:rPr>
          <w:lang w:val="de-DE"/>
        </w:rPr>
        <w:instrText xml:space="preserve"> TOC \t "Figure caption" \c </w:instrText>
      </w:r>
      <w:r>
        <w:fldChar w:fldCharType="separate"/>
      </w:r>
      <w:r w:rsidR="00D663A4">
        <w:rPr>
          <w:b/>
          <w:bCs/>
          <w:noProof/>
          <w:lang w:val="de-DE"/>
        </w:rPr>
        <w:t>Es konnten keine Einträge für ein Abbildungsverzeichnis gefunden werden.</w:t>
      </w:r>
      <w:r>
        <w:fldChar w:fldCharType="end"/>
      </w:r>
    </w:p>
    <w:p w14:paraId="3964932C" w14:textId="77777777" w:rsidR="00F34C9A" w:rsidRPr="00F94E18" w:rsidRDefault="00F34C9A" w:rsidP="00F34C9A">
      <w:pPr>
        <w:rPr>
          <w:lang w:val="de-DE"/>
        </w:rPr>
      </w:pPr>
    </w:p>
    <w:p w14:paraId="07DF1BF0" w14:textId="1DCF015D" w:rsidR="005E4659" w:rsidRDefault="00DA17CD" w:rsidP="00C9558A">
      <w:pPr>
        <w:pStyle w:val="ListofFigures"/>
      </w:pPr>
      <w:r>
        <w:t>List of Equations</w:t>
      </w:r>
    </w:p>
    <w:p w14:paraId="353CD0E3" w14:textId="77777777" w:rsidR="006305C5" w:rsidRPr="006305C5" w:rsidRDefault="00D638E0">
      <w:pPr>
        <w:pStyle w:val="TableofFigures"/>
        <w:rPr>
          <w:rFonts w:eastAsiaTheme="minorEastAsia"/>
          <w:i w:val="0"/>
          <w:noProof/>
          <w:lang w:val="en-US" w:eastAsia="de-DE"/>
        </w:rPr>
      </w:pPr>
      <w:r>
        <w:fldChar w:fldCharType="begin"/>
      </w:r>
      <w:r>
        <w:instrText xml:space="preserve"> TOC \t "equation" \c "Equation" </w:instrText>
      </w:r>
      <w:r>
        <w:fldChar w:fldCharType="separate"/>
      </w:r>
      <w:r w:rsidR="006305C5">
        <w:rPr>
          <w:noProof/>
        </w:rPr>
        <w:t>Equation 1 Allard’s law</w:t>
      </w:r>
      <w:r w:rsidR="006305C5">
        <w:rPr>
          <w:noProof/>
        </w:rPr>
        <w:tab/>
      </w:r>
      <w:r w:rsidR="006305C5">
        <w:rPr>
          <w:noProof/>
        </w:rPr>
        <w:fldChar w:fldCharType="begin"/>
      </w:r>
      <w:r w:rsidR="006305C5">
        <w:rPr>
          <w:noProof/>
        </w:rPr>
        <w:instrText xml:space="preserve"> PAGEREF _Toc476205556 \h </w:instrText>
      </w:r>
      <w:r w:rsidR="006305C5">
        <w:rPr>
          <w:noProof/>
        </w:rPr>
      </w:r>
      <w:r w:rsidR="006305C5">
        <w:rPr>
          <w:noProof/>
        </w:rPr>
        <w:fldChar w:fldCharType="separate"/>
      </w:r>
      <w:r w:rsidR="00F94E18">
        <w:rPr>
          <w:noProof/>
        </w:rPr>
        <w:t>7</w:t>
      </w:r>
      <w:r w:rsidR="006305C5">
        <w:rPr>
          <w:noProof/>
        </w:rPr>
        <w:fldChar w:fldCharType="end"/>
      </w:r>
    </w:p>
    <w:p w14:paraId="79266CBA" w14:textId="77777777" w:rsidR="006305C5" w:rsidRPr="006305C5" w:rsidRDefault="006305C5">
      <w:pPr>
        <w:pStyle w:val="TableofFigures"/>
        <w:rPr>
          <w:rFonts w:eastAsiaTheme="minorEastAsia"/>
          <w:i w:val="0"/>
          <w:noProof/>
          <w:lang w:val="en-US" w:eastAsia="de-DE"/>
        </w:rPr>
      </w:pPr>
      <w:r>
        <w:rPr>
          <w:noProof/>
        </w:rPr>
        <w:t>Equation 2 Luminous intensity calculation</w:t>
      </w:r>
      <w:r>
        <w:rPr>
          <w:noProof/>
        </w:rPr>
        <w:tab/>
      </w:r>
      <w:r>
        <w:rPr>
          <w:noProof/>
        </w:rPr>
        <w:fldChar w:fldCharType="begin"/>
      </w:r>
      <w:r>
        <w:rPr>
          <w:noProof/>
        </w:rPr>
        <w:instrText xml:space="preserve"> PAGEREF _Toc476205557 \h </w:instrText>
      </w:r>
      <w:r>
        <w:rPr>
          <w:noProof/>
        </w:rPr>
      </w:r>
      <w:r>
        <w:rPr>
          <w:noProof/>
        </w:rPr>
        <w:fldChar w:fldCharType="separate"/>
      </w:r>
      <w:r w:rsidR="00F94E18">
        <w:rPr>
          <w:noProof/>
        </w:rPr>
        <w:t>8</w:t>
      </w:r>
      <w:r>
        <w:rPr>
          <w:noProof/>
        </w:rPr>
        <w:fldChar w:fldCharType="end"/>
      </w:r>
    </w:p>
    <w:p w14:paraId="52261AB9" w14:textId="77777777" w:rsidR="006305C5" w:rsidRPr="006305C5" w:rsidRDefault="006305C5">
      <w:pPr>
        <w:pStyle w:val="TableofFigures"/>
        <w:rPr>
          <w:rFonts w:eastAsiaTheme="minorEastAsia"/>
          <w:i w:val="0"/>
          <w:noProof/>
          <w:lang w:val="en-US" w:eastAsia="de-DE"/>
        </w:rPr>
      </w:pPr>
      <w:r>
        <w:rPr>
          <w:noProof/>
        </w:rPr>
        <w:t>Equation 3 Minimum luminous intensity</w:t>
      </w:r>
      <w:r>
        <w:rPr>
          <w:noProof/>
        </w:rPr>
        <w:tab/>
      </w:r>
      <w:r>
        <w:rPr>
          <w:noProof/>
        </w:rPr>
        <w:fldChar w:fldCharType="begin"/>
      </w:r>
      <w:r>
        <w:rPr>
          <w:noProof/>
        </w:rPr>
        <w:instrText xml:space="preserve"> PAGEREF _Toc476205558 \h </w:instrText>
      </w:r>
      <w:r>
        <w:rPr>
          <w:noProof/>
        </w:rPr>
      </w:r>
      <w:r>
        <w:rPr>
          <w:noProof/>
        </w:rPr>
        <w:fldChar w:fldCharType="separate"/>
      </w:r>
      <w:r w:rsidR="00F94E18">
        <w:rPr>
          <w:noProof/>
        </w:rPr>
        <w:t>8</w:t>
      </w:r>
      <w:r>
        <w:rPr>
          <w:noProof/>
        </w:rPr>
        <w:fldChar w:fldCharType="end"/>
      </w:r>
    </w:p>
    <w:p w14:paraId="1ADC0E7D" w14:textId="77777777" w:rsidR="006305C5" w:rsidRPr="006305C5" w:rsidRDefault="006305C5">
      <w:pPr>
        <w:pStyle w:val="TableofFigures"/>
        <w:rPr>
          <w:rFonts w:eastAsiaTheme="minorEastAsia"/>
          <w:i w:val="0"/>
          <w:noProof/>
          <w:lang w:val="en-US" w:eastAsia="de-DE"/>
        </w:rPr>
      </w:pPr>
      <w:r>
        <w:rPr>
          <w:noProof/>
        </w:rPr>
        <w:t>Equation 4 Maximum luminous intensity</w:t>
      </w:r>
      <w:r>
        <w:rPr>
          <w:noProof/>
        </w:rPr>
        <w:tab/>
      </w:r>
      <w:r>
        <w:rPr>
          <w:noProof/>
        </w:rPr>
        <w:fldChar w:fldCharType="begin"/>
      </w:r>
      <w:r>
        <w:rPr>
          <w:noProof/>
        </w:rPr>
        <w:instrText xml:space="preserve"> PAGEREF _Toc476205559 \h </w:instrText>
      </w:r>
      <w:r>
        <w:rPr>
          <w:noProof/>
        </w:rPr>
      </w:r>
      <w:r>
        <w:rPr>
          <w:noProof/>
        </w:rPr>
        <w:fldChar w:fldCharType="separate"/>
      </w:r>
      <w:r w:rsidR="00F94E18">
        <w:rPr>
          <w:noProof/>
        </w:rPr>
        <w:t>8</w:t>
      </w:r>
      <w:r>
        <w:rPr>
          <w:noProof/>
        </w:rPr>
        <w:fldChar w:fldCharType="end"/>
      </w:r>
    </w:p>
    <w:p w14:paraId="07249EBD" w14:textId="77777777" w:rsidR="006305C5" w:rsidRPr="006305C5" w:rsidRDefault="006305C5">
      <w:pPr>
        <w:pStyle w:val="TableofFigures"/>
        <w:rPr>
          <w:rFonts w:eastAsiaTheme="minorEastAsia"/>
          <w:i w:val="0"/>
          <w:noProof/>
          <w:lang w:val="en-US" w:eastAsia="de-DE"/>
        </w:rPr>
      </w:pPr>
      <w:r>
        <w:rPr>
          <w:noProof/>
        </w:rPr>
        <w:t>Equation 5 Design luminous intensity</w:t>
      </w:r>
      <w:r>
        <w:rPr>
          <w:noProof/>
        </w:rPr>
        <w:tab/>
      </w:r>
      <w:r>
        <w:rPr>
          <w:noProof/>
        </w:rPr>
        <w:fldChar w:fldCharType="begin"/>
      </w:r>
      <w:r>
        <w:rPr>
          <w:noProof/>
        </w:rPr>
        <w:instrText xml:space="preserve"> PAGEREF _Toc476205560 \h </w:instrText>
      </w:r>
      <w:r>
        <w:rPr>
          <w:noProof/>
        </w:rPr>
      </w:r>
      <w:r>
        <w:rPr>
          <w:noProof/>
        </w:rPr>
        <w:fldChar w:fldCharType="separate"/>
      </w:r>
      <w:r w:rsidR="00F94E18">
        <w:rPr>
          <w:noProof/>
        </w:rPr>
        <w:t>8</w:t>
      </w:r>
      <w:r>
        <w:rPr>
          <w:noProof/>
        </w:rPr>
        <w:fldChar w:fldCharType="end"/>
      </w:r>
    </w:p>
    <w:p w14:paraId="22EA7D85" w14:textId="77777777" w:rsidR="006305C5" w:rsidRPr="006305C5" w:rsidRDefault="006305C5">
      <w:pPr>
        <w:pStyle w:val="TableofFigures"/>
        <w:rPr>
          <w:rFonts w:eastAsiaTheme="minorEastAsia"/>
          <w:i w:val="0"/>
          <w:noProof/>
          <w:lang w:val="en-US" w:eastAsia="de-DE"/>
        </w:rPr>
      </w:pPr>
      <w:r>
        <w:rPr>
          <w:noProof/>
        </w:rPr>
        <w:t xml:space="preserve">Equation 6 </w:t>
      </w:r>
      <m:oMath>
        <m:r>
          <w:rPr>
            <w:rFonts w:ascii="Cambria Math" w:hAnsi="Cambria Math"/>
            <w:noProof/>
          </w:rPr>
          <m:t>Emin</m:t>
        </m:r>
      </m:oMath>
      <w:r w:rsidRPr="00BC6645">
        <w:rPr>
          <w:rFonts w:eastAsiaTheme="minorEastAsia"/>
          <w:noProof/>
        </w:rPr>
        <w:t>as a function background luminance</w:t>
      </w:r>
      <w:r>
        <w:rPr>
          <w:noProof/>
        </w:rPr>
        <w:tab/>
      </w:r>
      <w:r>
        <w:rPr>
          <w:noProof/>
        </w:rPr>
        <w:fldChar w:fldCharType="begin"/>
      </w:r>
      <w:r>
        <w:rPr>
          <w:noProof/>
        </w:rPr>
        <w:instrText xml:space="preserve"> PAGEREF _Toc476205561 \h </w:instrText>
      </w:r>
      <w:r>
        <w:rPr>
          <w:noProof/>
        </w:rPr>
      </w:r>
      <w:r>
        <w:rPr>
          <w:noProof/>
        </w:rPr>
        <w:fldChar w:fldCharType="separate"/>
      </w:r>
      <w:r w:rsidR="00F94E18">
        <w:rPr>
          <w:noProof/>
        </w:rPr>
        <w:t>12</w:t>
      </w:r>
      <w:r>
        <w:rPr>
          <w:noProof/>
        </w:rPr>
        <w:fldChar w:fldCharType="end"/>
      </w:r>
    </w:p>
    <w:p w14:paraId="18DE2E63" w14:textId="77777777" w:rsidR="006305C5" w:rsidRPr="006305C5" w:rsidRDefault="006305C5">
      <w:pPr>
        <w:pStyle w:val="TableofFigures"/>
        <w:rPr>
          <w:rFonts w:eastAsiaTheme="minorEastAsia"/>
          <w:i w:val="0"/>
          <w:noProof/>
          <w:lang w:val="en-US" w:eastAsia="de-DE"/>
        </w:rPr>
      </w:pPr>
      <w:r>
        <w:rPr>
          <w:noProof/>
        </w:rPr>
        <w:t>Equation 7 Recommended values for minimum meteorological visibility</w:t>
      </w:r>
      <w:r>
        <w:rPr>
          <w:noProof/>
        </w:rPr>
        <w:tab/>
      </w:r>
      <w:r>
        <w:rPr>
          <w:noProof/>
        </w:rPr>
        <w:fldChar w:fldCharType="begin"/>
      </w:r>
      <w:r>
        <w:rPr>
          <w:noProof/>
        </w:rPr>
        <w:instrText xml:space="preserve"> PAGEREF _Toc476205562 \h </w:instrText>
      </w:r>
      <w:r>
        <w:rPr>
          <w:noProof/>
        </w:rPr>
      </w:r>
      <w:r>
        <w:rPr>
          <w:noProof/>
        </w:rPr>
        <w:fldChar w:fldCharType="separate"/>
      </w:r>
      <w:r w:rsidR="00F94E18">
        <w:rPr>
          <w:noProof/>
        </w:rPr>
        <w:t>14</w:t>
      </w:r>
      <w:r>
        <w:rPr>
          <w:noProof/>
        </w:rPr>
        <w:fldChar w:fldCharType="end"/>
      </w:r>
    </w:p>
    <w:p w14:paraId="1EA641FE" w14:textId="77777777" w:rsidR="006305C5" w:rsidRPr="006305C5" w:rsidRDefault="006305C5">
      <w:pPr>
        <w:pStyle w:val="TableofFigures"/>
        <w:rPr>
          <w:rFonts w:eastAsiaTheme="minorEastAsia"/>
          <w:i w:val="0"/>
          <w:noProof/>
          <w:lang w:val="en-US" w:eastAsia="de-DE"/>
        </w:rPr>
      </w:pPr>
      <w:r>
        <w:rPr>
          <w:noProof/>
        </w:rPr>
        <w:t>Equation 8 Inequation for the intensity of a marine light considering a rival light</w:t>
      </w:r>
      <w:r>
        <w:rPr>
          <w:noProof/>
        </w:rPr>
        <w:tab/>
      </w:r>
      <w:r>
        <w:rPr>
          <w:noProof/>
        </w:rPr>
        <w:fldChar w:fldCharType="begin"/>
      </w:r>
      <w:r>
        <w:rPr>
          <w:noProof/>
        </w:rPr>
        <w:instrText xml:space="preserve"> PAGEREF _Toc476205563 \h </w:instrText>
      </w:r>
      <w:r>
        <w:rPr>
          <w:noProof/>
        </w:rPr>
      </w:r>
      <w:r>
        <w:rPr>
          <w:noProof/>
        </w:rPr>
        <w:fldChar w:fldCharType="separate"/>
      </w:r>
      <w:r w:rsidR="00F94E18">
        <w:rPr>
          <w:noProof/>
        </w:rPr>
        <w:t>17</w:t>
      </w:r>
      <w:r>
        <w:rPr>
          <w:noProof/>
        </w:rPr>
        <w:fldChar w:fldCharType="end"/>
      </w:r>
    </w:p>
    <w:p w14:paraId="6B3E5F53" w14:textId="77777777" w:rsidR="006305C5" w:rsidRPr="006305C5" w:rsidRDefault="006305C5">
      <w:pPr>
        <w:pStyle w:val="TableofFigures"/>
        <w:rPr>
          <w:rFonts w:eastAsiaTheme="minorEastAsia"/>
          <w:i w:val="0"/>
          <w:noProof/>
          <w:lang w:val="en-US" w:eastAsia="de-DE"/>
        </w:rPr>
      </w:pPr>
      <w:r>
        <w:rPr>
          <w:noProof/>
        </w:rPr>
        <w:t>Equation 9 in-situ-intensity, steady burning lights, design values</w:t>
      </w:r>
      <w:r>
        <w:rPr>
          <w:noProof/>
        </w:rPr>
        <w:tab/>
      </w:r>
      <w:r>
        <w:rPr>
          <w:noProof/>
        </w:rPr>
        <w:fldChar w:fldCharType="begin"/>
      </w:r>
      <w:r>
        <w:rPr>
          <w:noProof/>
        </w:rPr>
        <w:instrText xml:space="preserve"> PAGEREF _Toc476205564 \h </w:instrText>
      </w:r>
      <w:r>
        <w:rPr>
          <w:noProof/>
        </w:rPr>
      </w:r>
      <w:r>
        <w:rPr>
          <w:noProof/>
        </w:rPr>
        <w:fldChar w:fldCharType="separate"/>
      </w:r>
      <w:r w:rsidR="00F94E18">
        <w:rPr>
          <w:noProof/>
        </w:rPr>
        <w:t>21</w:t>
      </w:r>
      <w:r>
        <w:rPr>
          <w:noProof/>
        </w:rPr>
        <w:fldChar w:fldCharType="end"/>
      </w:r>
    </w:p>
    <w:p w14:paraId="52DBD9E1" w14:textId="77777777" w:rsidR="006305C5" w:rsidRPr="006305C5" w:rsidRDefault="006305C5">
      <w:pPr>
        <w:pStyle w:val="TableofFigures"/>
        <w:rPr>
          <w:rFonts w:eastAsiaTheme="minorEastAsia"/>
          <w:i w:val="0"/>
          <w:noProof/>
          <w:lang w:val="en-US" w:eastAsia="de-DE"/>
        </w:rPr>
      </w:pPr>
      <w:r>
        <w:rPr>
          <w:noProof/>
        </w:rPr>
        <w:t>Equation 10 In-situ-intensity, steady burning lights, minimum values</w:t>
      </w:r>
      <w:r>
        <w:rPr>
          <w:noProof/>
        </w:rPr>
        <w:tab/>
      </w:r>
      <w:r>
        <w:rPr>
          <w:noProof/>
        </w:rPr>
        <w:fldChar w:fldCharType="begin"/>
      </w:r>
      <w:r>
        <w:rPr>
          <w:noProof/>
        </w:rPr>
        <w:instrText xml:space="preserve"> PAGEREF _Toc476205565 \h </w:instrText>
      </w:r>
      <w:r>
        <w:rPr>
          <w:noProof/>
        </w:rPr>
      </w:r>
      <w:r>
        <w:rPr>
          <w:noProof/>
        </w:rPr>
        <w:fldChar w:fldCharType="separate"/>
      </w:r>
      <w:r w:rsidR="00F94E18">
        <w:rPr>
          <w:noProof/>
        </w:rPr>
        <w:t>21</w:t>
      </w:r>
      <w:r>
        <w:rPr>
          <w:noProof/>
        </w:rPr>
        <w:fldChar w:fldCharType="end"/>
      </w:r>
    </w:p>
    <w:p w14:paraId="574267C6" w14:textId="77777777" w:rsidR="006305C5" w:rsidRPr="006305C5" w:rsidRDefault="006305C5">
      <w:pPr>
        <w:pStyle w:val="TableofFigures"/>
        <w:rPr>
          <w:rFonts w:eastAsiaTheme="minorEastAsia"/>
          <w:i w:val="0"/>
          <w:noProof/>
          <w:lang w:val="en-US" w:eastAsia="de-DE"/>
        </w:rPr>
      </w:pPr>
      <w:r>
        <w:rPr>
          <w:noProof/>
        </w:rPr>
        <w:t>Equation 11 In-situ-intensity, steady burning lights, maximum values</w:t>
      </w:r>
      <w:r>
        <w:rPr>
          <w:noProof/>
        </w:rPr>
        <w:tab/>
      </w:r>
      <w:r>
        <w:rPr>
          <w:noProof/>
        </w:rPr>
        <w:fldChar w:fldCharType="begin"/>
      </w:r>
      <w:r>
        <w:rPr>
          <w:noProof/>
        </w:rPr>
        <w:instrText xml:space="preserve"> PAGEREF _Toc476205566 \h </w:instrText>
      </w:r>
      <w:r>
        <w:rPr>
          <w:noProof/>
        </w:rPr>
      </w:r>
      <w:r>
        <w:rPr>
          <w:noProof/>
        </w:rPr>
        <w:fldChar w:fldCharType="separate"/>
      </w:r>
      <w:r w:rsidR="00F94E18">
        <w:rPr>
          <w:noProof/>
        </w:rPr>
        <w:t>21</w:t>
      </w:r>
      <w:r>
        <w:rPr>
          <w:noProof/>
        </w:rPr>
        <w:fldChar w:fldCharType="end"/>
      </w:r>
    </w:p>
    <w:p w14:paraId="29940B5F" w14:textId="77777777" w:rsidR="006305C5" w:rsidRPr="006305C5" w:rsidRDefault="006305C5">
      <w:pPr>
        <w:pStyle w:val="TableofFigures"/>
        <w:rPr>
          <w:rFonts w:eastAsiaTheme="minorEastAsia"/>
          <w:i w:val="0"/>
          <w:noProof/>
          <w:lang w:val="en-US" w:eastAsia="de-DE"/>
        </w:rPr>
      </w:pPr>
      <w:r>
        <w:rPr>
          <w:noProof/>
        </w:rPr>
        <w:t>Equation 12 In-situ-intensity, fast switching light, minimum values</w:t>
      </w:r>
      <w:r>
        <w:rPr>
          <w:noProof/>
        </w:rPr>
        <w:tab/>
      </w:r>
      <w:r>
        <w:rPr>
          <w:noProof/>
        </w:rPr>
        <w:fldChar w:fldCharType="begin"/>
      </w:r>
      <w:r>
        <w:rPr>
          <w:noProof/>
        </w:rPr>
        <w:instrText xml:space="preserve"> PAGEREF _Toc476205567 \h </w:instrText>
      </w:r>
      <w:r>
        <w:rPr>
          <w:noProof/>
        </w:rPr>
      </w:r>
      <w:r>
        <w:rPr>
          <w:noProof/>
        </w:rPr>
        <w:fldChar w:fldCharType="separate"/>
      </w:r>
      <w:r w:rsidR="00F94E18">
        <w:rPr>
          <w:noProof/>
        </w:rPr>
        <w:t>21</w:t>
      </w:r>
      <w:r>
        <w:rPr>
          <w:noProof/>
        </w:rPr>
        <w:fldChar w:fldCharType="end"/>
      </w:r>
    </w:p>
    <w:p w14:paraId="2F84F954" w14:textId="77777777" w:rsidR="006305C5" w:rsidRPr="006305C5" w:rsidRDefault="006305C5">
      <w:pPr>
        <w:pStyle w:val="TableofFigures"/>
        <w:rPr>
          <w:rFonts w:eastAsiaTheme="minorEastAsia"/>
          <w:i w:val="0"/>
          <w:noProof/>
          <w:lang w:val="en-US" w:eastAsia="de-DE"/>
        </w:rPr>
      </w:pPr>
      <w:r>
        <w:rPr>
          <w:noProof/>
        </w:rPr>
        <w:t>Equation 13 In-situ-intensity, fast switching light, maximum values</w:t>
      </w:r>
      <w:r>
        <w:rPr>
          <w:noProof/>
        </w:rPr>
        <w:tab/>
      </w:r>
      <w:r>
        <w:rPr>
          <w:noProof/>
        </w:rPr>
        <w:fldChar w:fldCharType="begin"/>
      </w:r>
      <w:r>
        <w:rPr>
          <w:noProof/>
        </w:rPr>
        <w:instrText xml:space="preserve"> PAGEREF _Toc476205568 \h </w:instrText>
      </w:r>
      <w:r>
        <w:rPr>
          <w:noProof/>
        </w:rPr>
      </w:r>
      <w:r>
        <w:rPr>
          <w:noProof/>
        </w:rPr>
        <w:fldChar w:fldCharType="separate"/>
      </w:r>
      <w:r w:rsidR="00F94E18">
        <w:rPr>
          <w:noProof/>
        </w:rPr>
        <w:t>21</w:t>
      </w:r>
      <w:r>
        <w:rPr>
          <w:noProof/>
        </w:rPr>
        <w:fldChar w:fldCharType="end"/>
      </w:r>
    </w:p>
    <w:p w14:paraId="1B5DDFBD" w14:textId="77777777" w:rsidR="006305C5" w:rsidRPr="006305C5" w:rsidRDefault="006305C5">
      <w:pPr>
        <w:pStyle w:val="TableofFigures"/>
        <w:rPr>
          <w:rFonts w:eastAsiaTheme="minorEastAsia"/>
          <w:i w:val="0"/>
          <w:noProof/>
          <w:lang w:val="en-US" w:eastAsia="de-DE"/>
        </w:rPr>
      </w:pPr>
      <w:r>
        <w:rPr>
          <w:noProof/>
        </w:rPr>
        <w:t>Equation 14 Allard’s Law</w:t>
      </w:r>
      <w:r>
        <w:rPr>
          <w:noProof/>
        </w:rPr>
        <w:tab/>
      </w:r>
      <w:r>
        <w:rPr>
          <w:noProof/>
        </w:rPr>
        <w:fldChar w:fldCharType="begin"/>
      </w:r>
      <w:r>
        <w:rPr>
          <w:noProof/>
        </w:rPr>
        <w:instrText xml:space="preserve"> PAGEREF _Toc476205569 \h </w:instrText>
      </w:r>
      <w:r>
        <w:rPr>
          <w:noProof/>
        </w:rPr>
      </w:r>
      <w:r>
        <w:rPr>
          <w:noProof/>
        </w:rPr>
        <w:fldChar w:fldCharType="separate"/>
      </w:r>
      <w:r w:rsidR="00F94E18">
        <w:rPr>
          <w:noProof/>
        </w:rPr>
        <w:t>26</w:t>
      </w:r>
      <w:r>
        <w:rPr>
          <w:noProof/>
        </w:rPr>
        <w:fldChar w:fldCharType="end"/>
      </w:r>
    </w:p>
    <w:p w14:paraId="7B5D0F6D" w14:textId="77777777" w:rsidR="006305C5" w:rsidRPr="006305C5" w:rsidRDefault="006305C5">
      <w:pPr>
        <w:pStyle w:val="TableofFigures"/>
        <w:rPr>
          <w:rFonts w:eastAsiaTheme="minorEastAsia"/>
          <w:i w:val="0"/>
          <w:noProof/>
          <w:lang w:val="en-US" w:eastAsia="de-DE"/>
        </w:rPr>
      </w:pPr>
      <w:r>
        <w:rPr>
          <w:noProof/>
        </w:rPr>
        <w:lastRenderedPageBreak/>
        <w:t>Equation 15 Function F</w:t>
      </w:r>
      <w:r>
        <w:rPr>
          <w:noProof/>
        </w:rPr>
        <w:tab/>
      </w:r>
      <w:r>
        <w:rPr>
          <w:noProof/>
        </w:rPr>
        <w:fldChar w:fldCharType="begin"/>
      </w:r>
      <w:r>
        <w:rPr>
          <w:noProof/>
        </w:rPr>
        <w:instrText xml:space="preserve"> PAGEREF _Toc476205570 \h </w:instrText>
      </w:r>
      <w:r>
        <w:rPr>
          <w:noProof/>
        </w:rPr>
      </w:r>
      <w:r>
        <w:rPr>
          <w:noProof/>
        </w:rPr>
        <w:fldChar w:fldCharType="separate"/>
      </w:r>
      <w:r w:rsidR="00F94E18">
        <w:rPr>
          <w:noProof/>
        </w:rPr>
        <w:t>26</w:t>
      </w:r>
      <w:r>
        <w:rPr>
          <w:noProof/>
        </w:rPr>
        <w:fldChar w:fldCharType="end"/>
      </w:r>
    </w:p>
    <w:p w14:paraId="3C25CA86" w14:textId="77777777" w:rsidR="006305C5" w:rsidRPr="006305C5" w:rsidRDefault="006305C5">
      <w:pPr>
        <w:pStyle w:val="TableofFigures"/>
        <w:rPr>
          <w:rFonts w:eastAsiaTheme="minorEastAsia"/>
          <w:i w:val="0"/>
          <w:noProof/>
          <w:lang w:val="en-US" w:eastAsia="de-DE"/>
        </w:rPr>
      </w:pPr>
      <w:r>
        <w:rPr>
          <w:noProof/>
        </w:rPr>
        <w:t>Equation 16 Range as the root of function F</w:t>
      </w:r>
      <w:r>
        <w:rPr>
          <w:noProof/>
        </w:rPr>
        <w:tab/>
      </w:r>
      <w:r>
        <w:rPr>
          <w:noProof/>
        </w:rPr>
        <w:fldChar w:fldCharType="begin"/>
      </w:r>
      <w:r>
        <w:rPr>
          <w:noProof/>
        </w:rPr>
        <w:instrText xml:space="preserve"> PAGEREF _Toc476205571 \h </w:instrText>
      </w:r>
      <w:r>
        <w:rPr>
          <w:noProof/>
        </w:rPr>
      </w:r>
      <w:r>
        <w:rPr>
          <w:noProof/>
        </w:rPr>
        <w:fldChar w:fldCharType="separate"/>
      </w:r>
      <w:r w:rsidR="00F94E18">
        <w:rPr>
          <w:noProof/>
        </w:rPr>
        <w:t>27</w:t>
      </w:r>
      <w:r>
        <w:rPr>
          <w:noProof/>
        </w:rPr>
        <w:fldChar w:fldCharType="end"/>
      </w:r>
    </w:p>
    <w:p w14:paraId="10D74F53" w14:textId="77777777" w:rsidR="006305C5" w:rsidRPr="006305C5" w:rsidRDefault="006305C5">
      <w:pPr>
        <w:pStyle w:val="TableofFigures"/>
        <w:rPr>
          <w:rFonts w:eastAsiaTheme="minorEastAsia"/>
          <w:i w:val="0"/>
          <w:noProof/>
          <w:lang w:val="en-US" w:eastAsia="de-DE"/>
        </w:rPr>
      </w:pPr>
      <w:r>
        <w:rPr>
          <w:noProof/>
        </w:rPr>
        <w:t>Equation 17 First step</w:t>
      </w:r>
      <w:r>
        <w:rPr>
          <w:noProof/>
        </w:rPr>
        <w:tab/>
      </w:r>
      <w:r>
        <w:rPr>
          <w:noProof/>
        </w:rPr>
        <w:fldChar w:fldCharType="begin"/>
      </w:r>
      <w:r>
        <w:rPr>
          <w:noProof/>
        </w:rPr>
        <w:instrText xml:space="preserve"> PAGEREF _Toc476205572 \h </w:instrText>
      </w:r>
      <w:r>
        <w:rPr>
          <w:noProof/>
        </w:rPr>
      </w:r>
      <w:r>
        <w:rPr>
          <w:noProof/>
        </w:rPr>
        <w:fldChar w:fldCharType="separate"/>
      </w:r>
      <w:r w:rsidR="00F94E18">
        <w:rPr>
          <w:noProof/>
        </w:rPr>
        <w:t>27</w:t>
      </w:r>
      <w:r>
        <w:rPr>
          <w:noProof/>
        </w:rPr>
        <w:fldChar w:fldCharType="end"/>
      </w:r>
    </w:p>
    <w:p w14:paraId="2F0AD20F" w14:textId="77777777" w:rsidR="006305C5" w:rsidRPr="006305C5" w:rsidRDefault="006305C5">
      <w:pPr>
        <w:pStyle w:val="TableofFigures"/>
        <w:rPr>
          <w:rFonts w:eastAsiaTheme="minorEastAsia"/>
          <w:i w:val="0"/>
          <w:noProof/>
          <w:lang w:val="en-US" w:eastAsia="de-DE"/>
        </w:rPr>
      </w:pPr>
      <w:r>
        <w:rPr>
          <w:noProof/>
        </w:rPr>
        <w:t>Equation 18 Step n+1</w:t>
      </w:r>
      <w:r>
        <w:rPr>
          <w:noProof/>
        </w:rPr>
        <w:tab/>
      </w:r>
      <w:r>
        <w:rPr>
          <w:noProof/>
        </w:rPr>
        <w:fldChar w:fldCharType="begin"/>
      </w:r>
      <w:r>
        <w:rPr>
          <w:noProof/>
        </w:rPr>
        <w:instrText xml:space="preserve"> PAGEREF _Toc476205573 \h </w:instrText>
      </w:r>
      <w:r>
        <w:rPr>
          <w:noProof/>
        </w:rPr>
      </w:r>
      <w:r>
        <w:rPr>
          <w:noProof/>
        </w:rPr>
        <w:fldChar w:fldCharType="separate"/>
      </w:r>
      <w:r w:rsidR="00F94E18">
        <w:rPr>
          <w:noProof/>
        </w:rPr>
        <w:t>27</w:t>
      </w:r>
      <w:r>
        <w:rPr>
          <w:noProof/>
        </w:rPr>
        <w:fldChar w:fldCharType="end"/>
      </w:r>
    </w:p>
    <w:p w14:paraId="4D29580C" w14:textId="77777777" w:rsidR="006305C5" w:rsidRPr="006305C5" w:rsidRDefault="006305C5">
      <w:pPr>
        <w:pStyle w:val="TableofFigures"/>
        <w:rPr>
          <w:rFonts w:eastAsiaTheme="minorEastAsia"/>
          <w:i w:val="0"/>
          <w:noProof/>
          <w:lang w:val="en-US" w:eastAsia="de-DE"/>
        </w:rPr>
      </w:pPr>
      <w:r>
        <w:rPr>
          <w:noProof/>
        </w:rPr>
        <w:t>Equation 19 Final step</w:t>
      </w:r>
      <w:r>
        <w:rPr>
          <w:noProof/>
        </w:rPr>
        <w:tab/>
      </w:r>
      <w:r>
        <w:rPr>
          <w:noProof/>
        </w:rPr>
        <w:fldChar w:fldCharType="begin"/>
      </w:r>
      <w:r>
        <w:rPr>
          <w:noProof/>
        </w:rPr>
        <w:instrText xml:space="preserve"> PAGEREF _Toc476205574 \h </w:instrText>
      </w:r>
      <w:r>
        <w:rPr>
          <w:noProof/>
        </w:rPr>
      </w:r>
      <w:r>
        <w:rPr>
          <w:noProof/>
        </w:rPr>
        <w:fldChar w:fldCharType="separate"/>
      </w:r>
      <w:r w:rsidR="00F94E18">
        <w:rPr>
          <w:noProof/>
        </w:rPr>
        <w:t>27</w:t>
      </w:r>
      <w:r>
        <w:rPr>
          <w:noProof/>
        </w:rPr>
        <w:fldChar w:fldCharType="end"/>
      </w:r>
    </w:p>
    <w:p w14:paraId="4623B2F4" w14:textId="77777777" w:rsidR="006305C5" w:rsidRPr="006305C5" w:rsidRDefault="006305C5">
      <w:pPr>
        <w:pStyle w:val="TableofFigures"/>
        <w:rPr>
          <w:rFonts w:eastAsiaTheme="minorEastAsia"/>
          <w:i w:val="0"/>
          <w:noProof/>
          <w:lang w:val="en-US" w:eastAsia="de-DE"/>
        </w:rPr>
      </w:pPr>
      <w:r>
        <w:rPr>
          <w:noProof/>
        </w:rPr>
        <w:t>Equation 20 Derivative</w:t>
      </w:r>
      <w:r>
        <w:rPr>
          <w:noProof/>
        </w:rPr>
        <w:tab/>
      </w:r>
      <w:r>
        <w:rPr>
          <w:noProof/>
        </w:rPr>
        <w:fldChar w:fldCharType="begin"/>
      </w:r>
      <w:r>
        <w:rPr>
          <w:noProof/>
        </w:rPr>
        <w:instrText xml:space="preserve"> PAGEREF _Toc476205575 \h </w:instrText>
      </w:r>
      <w:r>
        <w:rPr>
          <w:noProof/>
        </w:rPr>
      </w:r>
      <w:r>
        <w:rPr>
          <w:noProof/>
        </w:rPr>
        <w:fldChar w:fldCharType="separate"/>
      </w:r>
      <w:r w:rsidR="00F94E18">
        <w:rPr>
          <w:noProof/>
        </w:rPr>
        <w:t>27</w:t>
      </w:r>
      <w:r>
        <w:rPr>
          <w:noProof/>
        </w:rPr>
        <w:fldChar w:fldCharType="end"/>
      </w:r>
    </w:p>
    <w:p w14:paraId="62951860" w14:textId="77777777" w:rsidR="006305C5" w:rsidRPr="006305C5" w:rsidRDefault="006305C5">
      <w:pPr>
        <w:pStyle w:val="TableofFigures"/>
        <w:rPr>
          <w:rFonts w:eastAsiaTheme="minorEastAsia"/>
          <w:i w:val="0"/>
          <w:noProof/>
          <w:lang w:val="en-US" w:eastAsia="de-DE"/>
        </w:rPr>
      </w:pPr>
      <w:r>
        <w:rPr>
          <w:noProof/>
        </w:rPr>
        <w:t>Equation 21 Allard’s Law, physical presentation</w:t>
      </w:r>
      <w:r>
        <w:rPr>
          <w:noProof/>
        </w:rPr>
        <w:tab/>
      </w:r>
      <w:r>
        <w:rPr>
          <w:noProof/>
        </w:rPr>
        <w:fldChar w:fldCharType="begin"/>
      </w:r>
      <w:r>
        <w:rPr>
          <w:noProof/>
        </w:rPr>
        <w:instrText xml:space="preserve"> PAGEREF _Toc476205576 \h </w:instrText>
      </w:r>
      <w:r>
        <w:rPr>
          <w:noProof/>
        </w:rPr>
      </w:r>
      <w:r>
        <w:rPr>
          <w:noProof/>
        </w:rPr>
        <w:fldChar w:fldCharType="separate"/>
      </w:r>
      <w:r w:rsidR="00F94E18">
        <w:rPr>
          <w:noProof/>
        </w:rPr>
        <w:t>29</w:t>
      </w:r>
      <w:r>
        <w:rPr>
          <w:noProof/>
        </w:rPr>
        <w:fldChar w:fldCharType="end"/>
      </w:r>
    </w:p>
    <w:p w14:paraId="0CD4FDA2" w14:textId="77777777" w:rsidR="006305C5" w:rsidRPr="006305C5" w:rsidRDefault="006305C5">
      <w:pPr>
        <w:pStyle w:val="TableofFigures"/>
        <w:rPr>
          <w:rFonts w:eastAsiaTheme="minorEastAsia"/>
          <w:i w:val="0"/>
          <w:noProof/>
          <w:lang w:val="en-US" w:eastAsia="de-DE"/>
        </w:rPr>
      </w:pPr>
      <w:r>
        <w:rPr>
          <w:noProof/>
        </w:rPr>
        <w:t>Equation 22 Transmissivity (luminous flux)</w:t>
      </w:r>
      <w:r>
        <w:rPr>
          <w:noProof/>
        </w:rPr>
        <w:tab/>
      </w:r>
      <w:r>
        <w:rPr>
          <w:noProof/>
        </w:rPr>
        <w:fldChar w:fldCharType="begin"/>
      </w:r>
      <w:r>
        <w:rPr>
          <w:noProof/>
        </w:rPr>
        <w:instrText xml:space="preserve"> PAGEREF _Toc476205577 \h </w:instrText>
      </w:r>
      <w:r>
        <w:rPr>
          <w:noProof/>
        </w:rPr>
      </w:r>
      <w:r>
        <w:rPr>
          <w:noProof/>
        </w:rPr>
        <w:fldChar w:fldCharType="separate"/>
      </w:r>
      <w:r w:rsidR="00F94E18">
        <w:rPr>
          <w:noProof/>
        </w:rPr>
        <w:t>29</w:t>
      </w:r>
      <w:r>
        <w:rPr>
          <w:noProof/>
        </w:rPr>
        <w:fldChar w:fldCharType="end"/>
      </w:r>
    </w:p>
    <w:p w14:paraId="6212F2C3" w14:textId="77777777" w:rsidR="006305C5" w:rsidRPr="006305C5" w:rsidRDefault="006305C5">
      <w:pPr>
        <w:pStyle w:val="TableofFigures"/>
        <w:rPr>
          <w:rFonts w:eastAsiaTheme="minorEastAsia"/>
          <w:i w:val="0"/>
          <w:noProof/>
          <w:lang w:val="en-US" w:eastAsia="de-DE"/>
        </w:rPr>
      </w:pPr>
      <w:r>
        <w:rPr>
          <w:noProof/>
        </w:rPr>
        <w:t>Equation 23 Transmissivity (illuminance)</w:t>
      </w:r>
      <w:r>
        <w:rPr>
          <w:noProof/>
        </w:rPr>
        <w:tab/>
      </w:r>
      <w:r>
        <w:rPr>
          <w:noProof/>
        </w:rPr>
        <w:fldChar w:fldCharType="begin"/>
      </w:r>
      <w:r>
        <w:rPr>
          <w:noProof/>
        </w:rPr>
        <w:instrText xml:space="preserve"> PAGEREF _Toc476205578 \h </w:instrText>
      </w:r>
      <w:r>
        <w:rPr>
          <w:noProof/>
        </w:rPr>
      </w:r>
      <w:r>
        <w:rPr>
          <w:noProof/>
        </w:rPr>
        <w:fldChar w:fldCharType="separate"/>
      </w:r>
      <w:r w:rsidR="00F94E18">
        <w:rPr>
          <w:noProof/>
        </w:rPr>
        <w:t>29</w:t>
      </w:r>
      <w:r>
        <w:rPr>
          <w:noProof/>
        </w:rPr>
        <w:fldChar w:fldCharType="end"/>
      </w:r>
    </w:p>
    <w:p w14:paraId="007D0690" w14:textId="77777777" w:rsidR="00B07717" w:rsidRPr="00161325" w:rsidRDefault="00D638E0" w:rsidP="000F58ED">
      <w:pPr>
        <w:pStyle w:val="TableofFigures"/>
      </w:pPr>
      <w:r>
        <w:fldChar w:fldCharType="end"/>
      </w:r>
    </w:p>
    <w:p w14:paraId="4397F051" w14:textId="77777777" w:rsidR="00EB6F3C" w:rsidRPr="006D7580" w:rsidRDefault="00EB6F3C" w:rsidP="003274DB"/>
    <w:p w14:paraId="1CF7ED5B" w14:textId="77777777" w:rsidR="00616E88" w:rsidRDefault="00616E88" w:rsidP="00F707B3">
      <w:pPr>
        <w:pStyle w:val="BodyText"/>
      </w:pPr>
    </w:p>
    <w:p w14:paraId="79DED801" w14:textId="77777777" w:rsidR="00616E88" w:rsidRDefault="00616E88">
      <w:pPr>
        <w:spacing w:after="200" w:line="276" w:lineRule="auto"/>
        <w:rPr>
          <w:rFonts w:asciiTheme="majorHAnsi" w:eastAsiaTheme="majorEastAsia" w:hAnsiTheme="majorHAnsi" w:cstheme="majorBidi"/>
          <w:b/>
          <w:bCs/>
          <w:caps/>
          <w:color w:val="407EC9"/>
          <w:sz w:val="28"/>
          <w:szCs w:val="24"/>
        </w:rPr>
      </w:pPr>
      <w:r>
        <w:br w:type="page"/>
      </w:r>
    </w:p>
    <w:p w14:paraId="6D2E1EEA" w14:textId="08BDD680" w:rsidR="00A733B0" w:rsidRDefault="00A733B0" w:rsidP="00A733B0">
      <w:pPr>
        <w:pStyle w:val="Heading1"/>
      </w:pPr>
      <w:bookmarkStart w:id="1" w:name="_Toc476211484"/>
      <w:r>
        <w:lastRenderedPageBreak/>
        <w:t>Acronyms</w:t>
      </w:r>
      <w:bookmarkEnd w:id="1"/>
    </w:p>
    <w:p w14:paraId="0D2A2D73" w14:textId="77777777" w:rsidR="00A733B0" w:rsidRPr="00A733B0" w:rsidRDefault="00A733B0" w:rsidP="00A733B0">
      <w:pPr>
        <w:pStyle w:val="Heading1separatationline"/>
      </w:pPr>
    </w:p>
    <w:p w14:paraId="50501FEB" w14:textId="70707D55" w:rsidR="00AF7B7A" w:rsidRDefault="000061DA" w:rsidP="000061DA">
      <w:pPr>
        <w:pStyle w:val="BodyText"/>
      </w:pPr>
      <w:r w:rsidRPr="000061DA">
        <w:rPr>
          <w:highlight w:val="yellow"/>
        </w:rPr>
        <w:t>FILL WITH ACRONYMS</w:t>
      </w:r>
    </w:p>
    <w:p w14:paraId="1E7D2B33" w14:textId="47633406" w:rsidR="002B559C" w:rsidRDefault="00AF7B7A" w:rsidP="002B559C">
      <w:pPr>
        <w:pStyle w:val="Heading1"/>
      </w:pPr>
      <w:bookmarkStart w:id="2" w:name="_Toc476211485"/>
      <w:r>
        <w:t>A</w:t>
      </w:r>
      <w:r w:rsidR="00DE3AD2">
        <w:t>ims</w:t>
      </w:r>
      <w:bookmarkEnd w:id="2"/>
    </w:p>
    <w:p w14:paraId="6E9D71AE" w14:textId="77777777" w:rsidR="00BB5AD5" w:rsidRPr="00BB5AD5" w:rsidRDefault="00BB5AD5" w:rsidP="00BB5AD5">
      <w:pPr>
        <w:pStyle w:val="Heading1separatationline"/>
      </w:pPr>
    </w:p>
    <w:p w14:paraId="6EBA5931" w14:textId="3723AC80" w:rsidR="00AF7B7A" w:rsidRDefault="00AF7B7A" w:rsidP="00F1230D">
      <w:pPr>
        <w:pStyle w:val="BodyText"/>
        <w:rPr>
          <w:highlight w:val="yellow"/>
        </w:rPr>
      </w:pPr>
      <w:r w:rsidRPr="00AF7B7A">
        <w:t>T</w:t>
      </w:r>
      <w:r>
        <w:t xml:space="preserve">he aim of this guideline is to give information about the calculations necessary to derive the </w:t>
      </w:r>
      <w:r w:rsidR="00BB5AD5">
        <w:t>luminous</w:t>
      </w:r>
      <w:r>
        <w:t xml:space="preserve"> intensity </w:t>
      </w:r>
      <w:r w:rsidR="00BB5AD5">
        <w:t xml:space="preserve">of an AtoN light </w:t>
      </w:r>
      <w:r>
        <w:t>from the navigation</w:t>
      </w:r>
      <w:r w:rsidR="00BB5AD5">
        <w:t>al</w:t>
      </w:r>
      <w:r>
        <w:t xml:space="preserve"> </w:t>
      </w:r>
      <w:r w:rsidR="00BB5AD5">
        <w:t>requirements.</w:t>
      </w:r>
    </w:p>
    <w:p w14:paraId="5F7D8897" w14:textId="2283F56B" w:rsidR="00AF7B7A" w:rsidRDefault="00DE3AD2" w:rsidP="00AF7B7A">
      <w:pPr>
        <w:pStyle w:val="Heading1"/>
      </w:pPr>
      <w:bookmarkStart w:id="3" w:name="_Toc476211486"/>
      <w:r>
        <w:t>Introduction</w:t>
      </w:r>
      <w:bookmarkEnd w:id="3"/>
    </w:p>
    <w:p w14:paraId="050CB964" w14:textId="77777777" w:rsidR="00AF7B7A" w:rsidRPr="00AF7B7A" w:rsidRDefault="00AF7B7A" w:rsidP="00AF7B7A">
      <w:pPr>
        <w:pStyle w:val="Heading1separatationline"/>
      </w:pPr>
    </w:p>
    <w:p w14:paraId="47A22156" w14:textId="77777777" w:rsidR="00C235BC" w:rsidRDefault="007A77EA" w:rsidP="00F1230D">
      <w:pPr>
        <w:pStyle w:val="BodyText"/>
      </w:pPr>
      <w:r>
        <w:t>A suitable luminous intensity is one of the basic features of a light. The intensity should be high enough to ensure that the light is visible for navigation as required.</w:t>
      </w:r>
      <w:r w:rsidR="00500F65">
        <w:t xml:space="preserve"> It should not be too bright to avoid glare.</w:t>
      </w:r>
    </w:p>
    <w:p w14:paraId="206D000B" w14:textId="723D46A9" w:rsidR="00EC22DB" w:rsidRDefault="0035784F" w:rsidP="00F1230D">
      <w:pPr>
        <w:pStyle w:val="BodyText"/>
      </w:pPr>
      <w:r>
        <w:t>Normally</w:t>
      </w:r>
      <w:r w:rsidR="00500F65">
        <w:t xml:space="preserve"> the </w:t>
      </w:r>
      <w:r w:rsidR="0042358C">
        <w:t>operating expense is</w:t>
      </w:r>
      <w:r w:rsidR="00166B67">
        <w:t xml:space="preserve"> strongly influenced by the luminous intensity. A 10</w:t>
      </w:r>
      <w:r w:rsidR="00C235BC">
        <w:t>-</w:t>
      </w:r>
      <w:r w:rsidR="00166B67">
        <w:t>cd</w:t>
      </w:r>
      <w:r w:rsidR="00C235BC">
        <w:t>-</w:t>
      </w:r>
      <w:r w:rsidR="00166B67">
        <w:t xml:space="preserve">light can be realized by a </w:t>
      </w:r>
      <w:r w:rsidR="00D858BE">
        <w:t xml:space="preserve">cheap and </w:t>
      </w:r>
      <w:r w:rsidR="00166B67">
        <w:t xml:space="preserve">small lantern </w:t>
      </w:r>
      <w:r w:rsidR="00D858BE">
        <w:t>immediately available from stock of a manufacturer. A sector light of about 1</w:t>
      </w:r>
      <w:r w:rsidR="00D8382E">
        <w:t> </w:t>
      </w:r>
      <w:r w:rsidR="00D858BE">
        <w:t>000</w:t>
      </w:r>
      <w:r w:rsidR="00D8382E">
        <w:t> </w:t>
      </w:r>
      <w:r w:rsidR="00D858BE">
        <w:t>000</w:t>
      </w:r>
      <w:r w:rsidR="00D8382E">
        <w:t> </w:t>
      </w:r>
      <w:r w:rsidR="00D858BE">
        <w:t>cd will require a special design and will be produced for a single position.</w:t>
      </w:r>
      <w:r w:rsidR="00EC22DB" w:rsidRPr="00EC22DB">
        <w:t xml:space="preserve"> </w:t>
      </w:r>
    </w:p>
    <w:p w14:paraId="5C7F99C4" w14:textId="46487685" w:rsidR="006A506B" w:rsidRDefault="006A506B" w:rsidP="006A506B">
      <w:pPr>
        <w:pStyle w:val="Heading1"/>
      </w:pPr>
      <w:bookmarkStart w:id="4" w:name="_Ref459894613"/>
      <w:bookmarkStart w:id="5" w:name="_Toc476211487"/>
      <w:r>
        <w:t>Physical ba</w:t>
      </w:r>
      <w:r w:rsidR="005E6FEE">
        <w:t>sics</w:t>
      </w:r>
      <w:bookmarkEnd w:id="4"/>
      <w:bookmarkEnd w:id="5"/>
    </w:p>
    <w:p w14:paraId="0C316BB0" w14:textId="77777777" w:rsidR="006A506B" w:rsidRDefault="006A506B" w:rsidP="006A506B">
      <w:pPr>
        <w:pStyle w:val="Heading1separatationline"/>
      </w:pPr>
    </w:p>
    <w:p w14:paraId="02D6D185" w14:textId="77777777" w:rsidR="00EE63F2" w:rsidRDefault="00EE63F2" w:rsidP="00F71623">
      <w:pPr>
        <w:pStyle w:val="Heading2"/>
      </w:pPr>
      <w:bookmarkStart w:id="6" w:name="_Toc459362134"/>
      <w:bookmarkStart w:id="7" w:name="_Toc476211488"/>
      <w:r>
        <w:t>Luminous intensity</w:t>
      </w:r>
      <w:bookmarkEnd w:id="6"/>
      <w:bookmarkEnd w:id="7"/>
    </w:p>
    <w:p w14:paraId="06307BB0" w14:textId="77777777" w:rsidR="00EE63F2" w:rsidRPr="002F6EC5" w:rsidRDefault="00EE63F2" w:rsidP="00EE63F2">
      <w:pPr>
        <w:pStyle w:val="Heading2separationline"/>
      </w:pPr>
    </w:p>
    <w:p w14:paraId="0D05D467" w14:textId="0881C9EC" w:rsidR="00EE63F2" w:rsidRPr="00A914F0" w:rsidRDefault="00EE63F2" w:rsidP="00EE63F2">
      <w:pPr>
        <w:pStyle w:val="BodyText"/>
        <w:rPr>
          <w:lang w:val="en-US"/>
        </w:rPr>
      </w:pPr>
      <w:r>
        <w:t xml:space="preserve">The brightness of the light emitted by a signal lantern is expressed with the luminous intensity </w:t>
      </w:r>
      <m:oMath>
        <m:r>
          <w:rPr>
            <w:rFonts w:ascii="Cambria Math" w:hAnsi="Cambria Math"/>
          </w:rPr>
          <m:t>I</m:t>
        </m:r>
      </m:oMath>
      <w:r>
        <w:t xml:space="preserve">. </w:t>
      </w:r>
      <w:r w:rsidR="00616B3E">
        <w:rPr>
          <w:lang w:val="en-US"/>
        </w:rPr>
        <w:t>The unit is Candela (c</w:t>
      </w:r>
      <w:r w:rsidRPr="00A914F0">
        <w:rPr>
          <w:lang w:val="en-US"/>
        </w:rPr>
        <w:t>d</w:t>
      </w:r>
      <w:r w:rsidR="000B614D" w:rsidRPr="00A914F0">
        <w:rPr>
          <w:lang w:val="en-US"/>
        </w:rPr>
        <w:t xml:space="preserve"> </w:t>
      </w:r>
      <w:r w:rsidR="000B614D">
        <w:fldChar w:fldCharType="begin"/>
      </w:r>
      <w:r w:rsidR="000B614D" w:rsidRPr="00A914F0">
        <w:rPr>
          <w:lang w:val="en-US"/>
        </w:rPr>
        <w:instrText xml:space="preserve"> REF _Ref459800451 \r \h </w:instrText>
      </w:r>
      <w:r w:rsidR="000B614D">
        <w:fldChar w:fldCharType="separate"/>
      </w:r>
      <w:r w:rsidR="00F94E18">
        <w:rPr>
          <w:lang w:val="en-US"/>
        </w:rPr>
        <w:t>[1]</w:t>
      </w:r>
      <w:r w:rsidR="000B614D">
        <w:fldChar w:fldCharType="end"/>
      </w:r>
      <w:r w:rsidRPr="00A914F0">
        <w:rPr>
          <w:lang w:val="en-US"/>
        </w:rPr>
        <w:t>).</w:t>
      </w:r>
      <w:r w:rsidR="00A914F0" w:rsidRPr="00A914F0">
        <w:rPr>
          <w:lang w:val="en-US"/>
        </w:rPr>
        <w:t xml:space="preserve"> </w:t>
      </w:r>
      <w:r w:rsidR="00A914F0">
        <w:rPr>
          <w:lang w:val="en-US"/>
        </w:rPr>
        <w:t>‘L</w:t>
      </w:r>
      <w:r w:rsidR="00A914F0" w:rsidRPr="00A914F0">
        <w:rPr>
          <w:lang w:val="en-US"/>
        </w:rPr>
        <w:t>uminous intensity‘</w:t>
      </w:r>
      <w:r w:rsidR="00A914F0">
        <w:rPr>
          <w:lang w:val="en-US"/>
        </w:rPr>
        <w:t xml:space="preserve"> and ‘luminous range’</w:t>
      </w:r>
      <w:r w:rsidR="00A914F0" w:rsidRPr="00A914F0">
        <w:rPr>
          <w:lang w:val="en-US"/>
        </w:rPr>
        <w:t xml:space="preserve"> </w:t>
      </w:r>
      <w:r w:rsidR="00A914F0">
        <w:rPr>
          <w:lang w:val="en-US"/>
        </w:rPr>
        <w:t>are abbreviated to ‘intensity’ and ‘range’ in some chapters of this guideline.</w:t>
      </w:r>
    </w:p>
    <w:p w14:paraId="33B22624" w14:textId="77777777" w:rsidR="00EE63F2" w:rsidRDefault="00EE63F2" w:rsidP="00F71623">
      <w:pPr>
        <w:pStyle w:val="Heading2"/>
      </w:pPr>
      <w:bookmarkStart w:id="8" w:name="_Toc459362135"/>
      <w:bookmarkStart w:id="9" w:name="_Toc476211489"/>
      <w:r>
        <w:t>Illuminance</w:t>
      </w:r>
      <w:bookmarkEnd w:id="8"/>
      <w:bookmarkEnd w:id="9"/>
    </w:p>
    <w:p w14:paraId="546E042B" w14:textId="77777777" w:rsidR="00EE63F2" w:rsidRDefault="00EE63F2" w:rsidP="00EE63F2">
      <w:pPr>
        <w:pStyle w:val="Heading2separationline"/>
      </w:pPr>
    </w:p>
    <w:p w14:paraId="1BA2CC2A" w14:textId="0F5BE7C7" w:rsidR="00EE63F2" w:rsidRDefault="00EE63F2" w:rsidP="00EE63F2">
      <w:pPr>
        <w:pStyle w:val="BodyText"/>
      </w:pPr>
      <w:r>
        <w:t xml:space="preserve">The brightness of the light seen by a distant observer is expressed with the illuminance </w:t>
      </w:r>
      <m:oMath>
        <m:r>
          <w:rPr>
            <w:rFonts w:ascii="Cambria Math" w:hAnsi="Cambria Math"/>
          </w:rPr>
          <m:t>E</m:t>
        </m:r>
      </m:oMath>
      <w:r>
        <w:t>. The unit is Lux (lx</w:t>
      </w:r>
      <w:r w:rsidR="000B614D">
        <w:t xml:space="preserve"> </w:t>
      </w:r>
      <w:r w:rsidR="000B614D">
        <w:fldChar w:fldCharType="begin"/>
      </w:r>
      <w:r w:rsidR="000B614D">
        <w:instrText xml:space="preserve"> REF _Ref459800451 \r \h </w:instrText>
      </w:r>
      <w:r w:rsidR="000B614D">
        <w:fldChar w:fldCharType="separate"/>
      </w:r>
      <w:r w:rsidR="00F94E18">
        <w:t>[1]</w:t>
      </w:r>
      <w:r w:rsidR="000B614D">
        <w:fldChar w:fldCharType="end"/>
      </w:r>
      <w:r>
        <w:t>).</w:t>
      </w:r>
    </w:p>
    <w:p w14:paraId="2A0091C4" w14:textId="32A9010A" w:rsidR="006A506B" w:rsidRDefault="005B0A1F" w:rsidP="00F71623">
      <w:pPr>
        <w:pStyle w:val="Heading2"/>
      </w:pPr>
      <w:bookmarkStart w:id="10" w:name="_Toc476211490"/>
      <w:r>
        <w:t>Meteorological visibility</w:t>
      </w:r>
      <w:bookmarkEnd w:id="10"/>
    </w:p>
    <w:p w14:paraId="2D04AA8A" w14:textId="77777777" w:rsidR="005B0A1F" w:rsidRDefault="005B0A1F" w:rsidP="005B0A1F">
      <w:pPr>
        <w:pStyle w:val="Heading2separationline"/>
      </w:pPr>
    </w:p>
    <w:p w14:paraId="270F4B3F" w14:textId="17FBCFD6" w:rsidR="005B0A1F" w:rsidRDefault="005B0A1F" w:rsidP="005B0A1F">
      <w:pPr>
        <w:pStyle w:val="BodyText"/>
      </w:pPr>
      <w:r>
        <w:t xml:space="preserve">The light emitted is attenuated by absorption and scattering in the atmosphere. This attenuation is specified by the ‘meteorological visibility’. Its unit is metres or nautical miles (1 852 metres = 1 nautical mile). </w:t>
      </w:r>
    </w:p>
    <w:p w14:paraId="2C3CC6F2" w14:textId="6FCA07EC" w:rsidR="005B0A1F" w:rsidRDefault="005B0A1F" w:rsidP="00E93D91">
      <w:pPr>
        <w:pStyle w:val="BodyText"/>
      </w:pPr>
      <w:r>
        <w:t xml:space="preserve">Although meteorological visibility </w:t>
      </w:r>
      <w:r w:rsidR="00E93D91">
        <w:t>is described by a distance or length, its value does not represent a range to determine the useful distance of a light or a daymark.</w:t>
      </w:r>
    </w:p>
    <w:p w14:paraId="58A82EF0" w14:textId="4E0D9FEF" w:rsidR="00E93D91" w:rsidRDefault="00E93D91" w:rsidP="00E93D91">
      <w:pPr>
        <w:pStyle w:val="BodyText"/>
      </w:pPr>
      <w:r>
        <w:t>There are other ways to describe the attenuation of the atmosphere. These are shown in the Annex.</w:t>
      </w:r>
    </w:p>
    <w:p w14:paraId="1D83E1D9" w14:textId="3318AE82" w:rsidR="00E93D91" w:rsidRDefault="00E93D91" w:rsidP="00F71623">
      <w:pPr>
        <w:pStyle w:val="Heading2"/>
      </w:pPr>
      <w:bookmarkStart w:id="11" w:name="_Toc476211491"/>
      <w:r>
        <w:t>Allard’s law</w:t>
      </w:r>
      <w:bookmarkEnd w:id="11"/>
    </w:p>
    <w:p w14:paraId="51F4B034" w14:textId="77777777" w:rsidR="00E93D91" w:rsidRDefault="00E93D91" w:rsidP="00E93D91">
      <w:pPr>
        <w:pStyle w:val="Heading2separationline"/>
      </w:pPr>
    </w:p>
    <w:p w14:paraId="77C7FE40" w14:textId="1036191D" w:rsidR="00E93D91" w:rsidRDefault="00E93D91" w:rsidP="00E93D91">
      <w:pPr>
        <w:pStyle w:val="BodyText"/>
        <w:rPr>
          <w:rFonts w:eastAsiaTheme="minorEastAsia"/>
        </w:rPr>
      </w:pPr>
      <w:r>
        <w:t xml:space="preserve">Allard’s law allows the calculation of the illuminance </w:t>
      </w:r>
      <w:r>
        <w:rPr>
          <w:rFonts w:eastAsiaTheme="minorEastAsia"/>
        </w:rPr>
        <w:t>as a function of distance, luminous intensity and the meteorological visibility.</w:t>
      </w:r>
    </w:p>
    <w:p w14:paraId="2008823C" w14:textId="42835081" w:rsidR="004F2611" w:rsidRDefault="006B2BE8" w:rsidP="000061DA">
      <w:pPr>
        <w:pStyle w:val="Caption"/>
      </w:pPr>
      <w:bookmarkStart w:id="12" w:name="_Ref460564169"/>
      <w:bookmarkStart w:id="13" w:name="_Toc476205556"/>
      <w:r>
        <w:t xml:space="preserve">Equation </w:t>
      </w:r>
      <w:r>
        <w:fldChar w:fldCharType="begin"/>
      </w:r>
      <w:r>
        <w:instrText xml:space="preserve"> SEQ Equation \* ARABIC </w:instrText>
      </w:r>
      <w:r>
        <w:fldChar w:fldCharType="separate"/>
      </w:r>
      <w:r w:rsidR="00F94E18">
        <w:rPr>
          <w:noProof/>
        </w:rPr>
        <w:t>1</w:t>
      </w:r>
      <w:r>
        <w:fldChar w:fldCharType="end"/>
      </w:r>
      <w:bookmarkEnd w:id="12"/>
      <w:r>
        <w:t xml:space="preserve"> Allard’s law</w:t>
      </w:r>
      <w:bookmarkEnd w:id="13"/>
    </w:p>
    <w:p w14:paraId="3291C9E4" w14:textId="77777777" w:rsidR="002169A0" w:rsidRPr="002169A0" w:rsidRDefault="002169A0" w:rsidP="002169A0">
      <w:pPr>
        <w:pStyle w:val="BodyText"/>
        <w:rPr>
          <w:rFonts w:eastAsiaTheme="minorEastAsia"/>
        </w:rPr>
      </w:pPr>
      <m:oMathPara>
        <m:oMathParaPr>
          <m:jc m:val="center"/>
        </m:oMathParaPr>
        <m:oMath>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=I</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V</m:t>
                      </m:r>
                    </m:den>
                  </m:f>
                </m:sup>
              </m:sSup>
            </m:num>
            <m:den>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den>
          </m:f>
        </m:oMath>
      </m:oMathPara>
    </w:p>
    <w:p w14:paraId="1DFB10B6" w14:textId="77777777" w:rsidR="002169A0" w:rsidRDefault="002169A0" w:rsidP="002169A0">
      <w:pPr>
        <w:pStyle w:val="BodyText"/>
        <w:rPr>
          <w:rFonts w:eastAsiaTheme="minorEastAsia"/>
        </w:rPr>
      </w:pPr>
      <w:r>
        <w:rPr>
          <w:rFonts w:eastAsiaTheme="minorEastAsia"/>
        </w:rPr>
        <w:t>Where:</w:t>
      </w:r>
    </w:p>
    <w:p w14:paraId="43BCEAA3" w14:textId="77777777" w:rsidR="002169A0" w:rsidRPr="008E5792" w:rsidRDefault="002169A0" w:rsidP="002169A0">
      <w:pPr>
        <w:pStyle w:val="BodyText"/>
        <w:rPr>
          <w:rFonts w:eastAsiaTheme="minorEastAsia"/>
        </w:rPr>
      </w:pPr>
      <m:oMath>
        <m:r>
          <w:rPr>
            <w:rFonts w:ascii="Cambria Math" w:eastAsiaTheme="minorEastAsia" w:hAnsi="Cambria Math"/>
          </w:rPr>
          <m:t>E</m:t>
        </m:r>
      </m:oMath>
      <w:r>
        <w:rPr>
          <w:rFonts w:eastAsiaTheme="minorEastAsia"/>
        </w:rPr>
        <w:tab/>
        <w:t>is the illuminance at the eye of the observer</w:t>
      </w:r>
    </w:p>
    <w:p w14:paraId="418244DC" w14:textId="77777777" w:rsidR="002169A0" w:rsidRDefault="002169A0" w:rsidP="002169A0">
      <w:pPr>
        <w:pStyle w:val="BodyText"/>
        <w:rPr>
          <w:rFonts w:eastAsiaTheme="minorEastAsia"/>
        </w:rPr>
      </w:pPr>
      <m:oMath>
        <m:r>
          <w:rPr>
            <w:rFonts w:ascii="Cambria Math" w:eastAsiaTheme="minorEastAsia" w:hAnsi="Cambria Math"/>
          </w:rPr>
          <m:t>I</m:t>
        </m:r>
      </m:oMath>
      <w:r>
        <w:rPr>
          <w:rFonts w:eastAsiaTheme="minorEastAsia"/>
        </w:rPr>
        <w:tab/>
        <w:t>is the luminous intensity</w:t>
      </w:r>
    </w:p>
    <w:p w14:paraId="3D987700" w14:textId="77777777" w:rsidR="002169A0" w:rsidRDefault="002169A0" w:rsidP="002169A0">
      <w:pPr>
        <w:pStyle w:val="BodyText"/>
        <w:rPr>
          <w:rFonts w:eastAsiaTheme="minorEastAsia"/>
        </w:rPr>
      </w:pPr>
      <m:oMath>
        <m:r>
          <w:rPr>
            <w:rFonts w:ascii="Cambria Math" w:eastAsiaTheme="minorEastAsia" w:hAnsi="Cambria Math"/>
          </w:rPr>
          <m:t>d</m:t>
        </m:r>
      </m:oMath>
      <w:r>
        <w:rPr>
          <w:rFonts w:eastAsiaTheme="minorEastAsia"/>
        </w:rPr>
        <w:tab/>
        <w:t>is the distance between the light and the observer</w:t>
      </w:r>
    </w:p>
    <w:p w14:paraId="0179073A" w14:textId="7EBEB014" w:rsidR="004F2611" w:rsidRPr="004F2611" w:rsidRDefault="002169A0" w:rsidP="002169A0">
      <m:oMath>
        <m:r>
          <w:rPr>
            <w:rFonts w:ascii="Cambria Math" w:hAnsi="Cambria Math"/>
          </w:rPr>
          <m:t>V</m:t>
        </m:r>
      </m:oMath>
      <w:r>
        <w:rPr>
          <w:rFonts w:eastAsiaTheme="minorEastAsia"/>
        </w:rPr>
        <w:tab/>
      </w:r>
      <w:r w:rsidRPr="002169A0">
        <w:rPr>
          <w:rFonts w:eastAsiaTheme="minorEastAsia"/>
          <w:sz w:val="22"/>
        </w:rPr>
        <w:t>is the meteorological visibility</w:t>
      </w:r>
      <w:r>
        <w:rPr>
          <w:rFonts w:eastAsiaTheme="minorEastAsia"/>
          <w:sz w:val="22"/>
        </w:rPr>
        <w:t xml:space="preserve"> (</w:t>
      </w:r>
      <m:oMath>
        <m:r>
          <w:rPr>
            <w:rFonts w:ascii="Cambria Math" w:eastAsiaTheme="minorEastAsia" w:hAnsi="Cambria Math"/>
            <w:sz w:val="22"/>
          </w:rPr>
          <m:t>V=</m:t>
        </m:r>
        <m:sSub>
          <m:sSubPr>
            <m:ctrlPr>
              <w:rPr>
                <w:rFonts w:ascii="Cambria Math" w:eastAsiaTheme="minorEastAsia" w:hAnsi="Cambria Math"/>
                <w:i/>
                <w:sz w:val="22"/>
              </w:rPr>
            </m:ctrlPr>
          </m:sSubPr>
          <m:e>
            <m:r>
              <w:rPr>
                <w:rFonts w:ascii="Cambria Math" w:eastAsiaTheme="minorEastAsia" w:hAnsi="Cambria Math"/>
                <w:sz w:val="22"/>
              </w:rPr>
              <m:t>V</m:t>
            </m:r>
          </m:e>
          <m:sub>
            <m:r>
              <w:rPr>
                <w:rFonts w:ascii="Cambria Math" w:eastAsiaTheme="minorEastAsia" w:hAnsi="Cambria Math"/>
                <w:sz w:val="22"/>
              </w:rPr>
              <m:t>0,05</m:t>
            </m:r>
          </m:sub>
        </m:sSub>
      </m:oMath>
      <w:r>
        <w:rPr>
          <w:rFonts w:eastAsiaTheme="minorEastAsia"/>
          <w:sz w:val="22"/>
        </w:rPr>
        <w:t>), see IALA dictionary</w:t>
      </w:r>
    </w:p>
    <w:p w14:paraId="0EE29070" w14:textId="77777777" w:rsidR="006B2BE8" w:rsidRPr="006B2BE8" w:rsidRDefault="006B2BE8" w:rsidP="006B2BE8"/>
    <w:p w14:paraId="54EB6F1E" w14:textId="7F96FCB2" w:rsidR="00E93D91" w:rsidRDefault="00E93D91" w:rsidP="004F2611">
      <w:pPr>
        <w:pStyle w:val="BodyText"/>
        <w:jc w:val="center"/>
      </w:pPr>
      <w:commentRangeStart w:id="14"/>
      <w:r w:rsidRPr="00E93D91">
        <w:rPr>
          <w:noProof/>
          <w:lang w:val="en-IE" w:eastAsia="en-IE"/>
        </w:rPr>
        <w:drawing>
          <wp:inline distT="0" distB="0" distL="0" distR="0" wp14:anchorId="4FED66A6" wp14:editId="1306CA6F">
            <wp:extent cx="4320000" cy="1015200"/>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20000" cy="1015200"/>
                    </a:xfrm>
                    <a:prstGeom prst="rect">
                      <a:avLst/>
                    </a:prstGeom>
                    <a:noFill/>
                    <a:ln>
                      <a:noFill/>
                    </a:ln>
                  </pic:spPr>
                </pic:pic>
              </a:graphicData>
            </a:graphic>
          </wp:inline>
        </w:drawing>
      </w:r>
      <w:commentRangeEnd w:id="14"/>
      <w:r w:rsidR="00616B3E">
        <w:rPr>
          <w:rStyle w:val="CommentReference"/>
        </w:rPr>
        <w:commentReference w:id="14"/>
      </w:r>
    </w:p>
    <w:p w14:paraId="066E38FE" w14:textId="399B9A08" w:rsidR="00E93D91" w:rsidRDefault="006B2BE8" w:rsidP="006B2BE8">
      <w:pPr>
        <w:pStyle w:val="Caption"/>
      </w:pPr>
      <w:r>
        <w:t xml:space="preserve">Figure </w:t>
      </w:r>
      <w:r>
        <w:fldChar w:fldCharType="begin"/>
      </w:r>
      <w:r>
        <w:instrText xml:space="preserve"> SEQ Figure \* ARABIC </w:instrText>
      </w:r>
      <w:r>
        <w:fldChar w:fldCharType="separate"/>
      </w:r>
      <w:r w:rsidR="00F94E18">
        <w:rPr>
          <w:noProof/>
        </w:rPr>
        <w:t>1</w:t>
      </w:r>
      <w:r>
        <w:fldChar w:fldCharType="end"/>
      </w:r>
      <w:r>
        <w:t xml:space="preserve"> Quantities for Allard’s law</w:t>
      </w:r>
    </w:p>
    <w:p w14:paraId="7475F35D" w14:textId="77777777" w:rsidR="002169A0" w:rsidRDefault="002169A0" w:rsidP="002169A0"/>
    <w:p w14:paraId="6C06199D" w14:textId="487B549D" w:rsidR="002169A0" w:rsidRDefault="003632EF" w:rsidP="00F71623">
      <w:pPr>
        <w:pStyle w:val="Heading2"/>
      </w:pPr>
      <w:bookmarkStart w:id="15" w:name="_Toc476211492"/>
      <w:r>
        <w:t>Luminous intensity calculations</w:t>
      </w:r>
      <w:bookmarkEnd w:id="15"/>
    </w:p>
    <w:p w14:paraId="6352084E" w14:textId="77777777" w:rsidR="00B478D9" w:rsidRDefault="00B478D9" w:rsidP="00B478D9">
      <w:pPr>
        <w:pStyle w:val="Heading2separationline"/>
      </w:pPr>
    </w:p>
    <w:p w14:paraId="6062FB32" w14:textId="714C3E76" w:rsidR="003632EF" w:rsidRDefault="003632EF" w:rsidP="00863825">
      <w:pPr>
        <w:pStyle w:val="BodyText"/>
      </w:pPr>
      <w:r>
        <w:t xml:space="preserve">Rearranging </w:t>
      </w:r>
      <w:r w:rsidR="0048257A">
        <w:fldChar w:fldCharType="begin"/>
      </w:r>
      <w:r w:rsidR="0048257A">
        <w:instrText xml:space="preserve"> REF _Ref460564169 \h </w:instrText>
      </w:r>
      <w:r w:rsidR="0048257A">
        <w:fldChar w:fldCharType="separate"/>
      </w:r>
      <w:r w:rsidR="00F94E18">
        <w:t xml:space="preserve">Equation </w:t>
      </w:r>
      <w:r w:rsidR="00F94E18">
        <w:rPr>
          <w:noProof/>
        </w:rPr>
        <w:t>1</w:t>
      </w:r>
      <w:r w:rsidR="0048257A">
        <w:fldChar w:fldCharType="end"/>
      </w:r>
      <w:r>
        <w:t xml:space="preserve"> gives an equation to calculate the luminous intensity of a marine signal light.</w:t>
      </w:r>
    </w:p>
    <w:p w14:paraId="504B8E92" w14:textId="27EA820C" w:rsidR="003632EF" w:rsidRDefault="003632EF" w:rsidP="003632EF">
      <w:pPr>
        <w:pStyle w:val="Caption"/>
      </w:pPr>
      <w:bookmarkStart w:id="16" w:name="_Ref459789642"/>
      <w:bookmarkStart w:id="17" w:name="_Toc476205557"/>
      <w:r>
        <w:t xml:space="preserve">Equation </w:t>
      </w:r>
      <w:r>
        <w:fldChar w:fldCharType="begin"/>
      </w:r>
      <w:r>
        <w:instrText xml:space="preserve"> SEQ Equation \* ARABIC </w:instrText>
      </w:r>
      <w:r>
        <w:fldChar w:fldCharType="separate"/>
      </w:r>
      <w:r w:rsidR="00F94E18">
        <w:rPr>
          <w:noProof/>
        </w:rPr>
        <w:t>2</w:t>
      </w:r>
      <w:r>
        <w:fldChar w:fldCharType="end"/>
      </w:r>
      <w:r>
        <w:t xml:space="preserve"> Luminous intensity calculation</w:t>
      </w:r>
      <w:bookmarkEnd w:id="16"/>
      <w:bookmarkEnd w:id="17"/>
    </w:p>
    <w:p w14:paraId="7DA955F8" w14:textId="77777777" w:rsidR="003632EF" w:rsidRPr="0054657B" w:rsidRDefault="003632EF" w:rsidP="003632EF">
      <w:pPr>
        <w:pStyle w:val="BodyText"/>
        <w:rPr>
          <w:rFonts w:eastAsiaTheme="minorEastAsia"/>
        </w:rPr>
      </w:pPr>
      <m:oMathPara>
        <m:oMathParaPr>
          <m:jc m:val="center"/>
        </m:oMathParaPr>
        <m:oMath>
          <m:r>
            <w:rPr>
              <w:rFonts w:ascii="Cambria Math" w:hAnsi="Cambria Math"/>
            </w:rPr>
            <m:t>I=</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d>
            <m:dPr>
              <m:ctrlPr>
                <w:rPr>
                  <w:rFonts w:ascii="Cambria Math" w:hAnsi="Cambria Math"/>
                  <w:i/>
                </w:rPr>
              </m:ctrlPr>
            </m:dPr>
            <m:e>
              <m:r>
                <w:rPr>
                  <w:rFonts w:ascii="Cambria Math" w:hAnsi="Cambria Math"/>
                </w:rPr>
                <m:t>d</m:t>
              </m:r>
            </m:e>
          </m:d>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18A2B59C" w14:textId="77777777" w:rsidR="0054657B" w:rsidRDefault="0054657B" w:rsidP="003632EF">
      <w:pPr>
        <w:pStyle w:val="BodyText"/>
        <w:rPr>
          <w:rFonts w:eastAsiaTheme="minorEastAsia"/>
        </w:rPr>
      </w:pPr>
    </w:p>
    <w:p w14:paraId="351DCEA1" w14:textId="499C6B85" w:rsidR="0054657B" w:rsidRPr="00863825" w:rsidRDefault="0054657B" w:rsidP="003632EF">
      <w:pPr>
        <w:pStyle w:val="BodyText"/>
      </w:pPr>
      <w:r w:rsidRPr="000905AA">
        <w:rPr>
          <w:rFonts w:eastAsiaTheme="minorEastAsia"/>
          <w:highlight w:val="yellow"/>
        </w:rPr>
        <w:t>FURTHER EXPAINATION IS REQUIRED</w:t>
      </w:r>
      <w:r w:rsidR="000905AA">
        <w:rPr>
          <w:rFonts w:eastAsiaTheme="minorEastAsia"/>
          <w:highlight w:val="yellow"/>
        </w:rPr>
        <w:t xml:space="preserve"> HERE (DIAGRAM OF ZONE OF UTILIS</w:t>
      </w:r>
      <w:r w:rsidRPr="000905AA">
        <w:rPr>
          <w:rFonts w:eastAsiaTheme="minorEastAsia"/>
          <w:highlight w:val="yellow"/>
        </w:rPr>
        <w:t>ATION)</w:t>
      </w:r>
    </w:p>
    <w:p w14:paraId="46F8290D" w14:textId="10D59F37" w:rsidR="00863825" w:rsidRDefault="00863825" w:rsidP="00863825">
      <w:pPr>
        <w:pStyle w:val="Heading3"/>
      </w:pPr>
      <w:bookmarkStart w:id="18" w:name="_Toc476211493"/>
      <w:r>
        <w:t>Minimum luminous intensity</w:t>
      </w:r>
      <w:bookmarkEnd w:id="18"/>
      <w:r w:rsidR="000905AA">
        <w:t xml:space="preserve"> for the </w:t>
      </w:r>
    </w:p>
    <w:p w14:paraId="05989415" w14:textId="3DE78302" w:rsidR="003632EF" w:rsidRDefault="003632EF" w:rsidP="003632EF">
      <w:pPr>
        <w:pStyle w:val="BodyText"/>
      </w:pPr>
      <w:r>
        <w:t>The calculation of the required luminous intensity of a marine signal light is based on the input of</w:t>
      </w:r>
    </w:p>
    <w:p w14:paraId="15C3203F" w14:textId="40D34FA3" w:rsidR="003632EF" w:rsidRDefault="003632EF" w:rsidP="003632EF">
      <w:pPr>
        <w:pStyle w:val="Bullet1"/>
      </w:pPr>
      <w:r>
        <w:t xml:space="preserve">the maximum distance </w:t>
      </w:r>
      <m:oMath>
        <m:sSub>
          <m:sSubPr>
            <m:ctrlPr>
              <w:rPr>
                <w:rFonts w:ascii="Cambria Math" w:hAnsi="Cambria Math"/>
                <w:i/>
              </w:rPr>
            </m:ctrlPr>
          </m:sSubPr>
          <m:e>
            <m:r>
              <w:rPr>
                <w:rFonts w:ascii="Cambria Math" w:hAnsi="Cambria Math"/>
              </w:rPr>
              <m:t>d=D</m:t>
            </m:r>
          </m:e>
          <m:sub>
            <m:r>
              <w:rPr>
                <w:rFonts w:ascii="Cambria Math" w:hAnsi="Cambria Math"/>
              </w:rPr>
              <m:t>max</m:t>
            </m:r>
          </m:sub>
        </m:sSub>
      </m:oMath>
      <w:r>
        <w:t xml:space="preserve"> the light will be used,</w:t>
      </w:r>
    </w:p>
    <w:p w14:paraId="5C5723EF" w14:textId="16244498" w:rsidR="003632EF" w:rsidRDefault="003632EF" w:rsidP="003632EF">
      <w:pPr>
        <w:pStyle w:val="Bullet1"/>
      </w:pPr>
      <w:r>
        <w:t xml:space="preserve">the required </w:t>
      </w:r>
      <w:r w:rsidR="000061DA">
        <w:t xml:space="preserve">minimum </w:t>
      </w:r>
      <w:r>
        <w:t xml:space="preserve">illuminance </w:t>
      </w:r>
      <m:oMath>
        <m:sSub>
          <m:sSubPr>
            <m:ctrlPr>
              <w:rPr>
                <w:rFonts w:ascii="Cambria Math" w:hAnsi="Cambria Math"/>
                <w:i/>
              </w:rPr>
            </m:ctrlPr>
          </m:sSubPr>
          <m:e>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max</m:t>
                    </m:r>
                  </m:sub>
                </m:sSub>
              </m:e>
            </m:d>
            <m:r>
              <w:rPr>
                <w:rFonts w:ascii="Cambria Math" w:hAnsi="Cambria Math"/>
              </w:rPr>
              <m:t>=E</m:t>
            </m:r>
          </m:e>
          <m:sub>
            <m:r>
              <w:rPr>
                <w:rFonts w:ascii="Cambria Math" w:hAnsi="Cambria Math"/>
              </w:rPr>
              <m:t>min</m:t>
            </m:r>
          </m:sub>
        </m:sSub>
      </m:oMath>
      <w:r>
        <w:t xml:space="preserve"> at the eye of the observer</w:t>
      </w:r>
      <w:r w:rsidR="000061DA">
        <w:t>,</w:t>
      </w:r>
    </w:p>
    <w:p w14:paraId="6454109D" w14:textId="4A83F140" w:rsidR="003632EF" w:rsidRDefault="003632EF" w:rsidP="003632EF">
      <w:pPr>
        <w:pStyle w:val="Bullet1"/>
      </w:pPr>
      <w:r>
        <w:t xml:space="preserve"> and </w:t>
      </w:r>
      <w:r w:rsidR="00C36345">
        <w:t xml:space="preserve">a local conditions </w:t>
      </w:r>
      <w:r>
        <w:t xml:space="preserve">value for the meteorological visibility </w:t>
      </w:r>
      <m:oMath>
        <m:sSub>
          <m:sSubPr>
            <m:ctrlPr>
              <w:rPr>
                <w:rFonts w:ascii="Cambria Math" w:hAnsi="Cambria Math"/>
                <w:i/>
              </w:rPr>
            </m:ctrlPr>
          </m:sSubPr>
          <m:e>
            <m:r>
              <w:rPr>
                <w:rFonts w:ascii="Cambria Math" w:hAnsi="Cambria Math"/>
              </w:rPr>
              <m:t>V=V</m:t>
            </m:r>
          </m:e>
          <m:sub>
            <m:r>
              <w:rPr>
                <w:rFonts w:ascii="Cambria Math" w:hAnsi="Cambria Math"/>
              </w:rPr>
              <m:t>loc</m:t>
            </m:r>
          </m:sub>
        </m:sSub>
      </m:oMath>
      <w:r>
        <w:t>.</w:t>
      </w:r>
    </w:p>
    <w:p w14:paraId="080E4B1A" w14:textId="366AE532" w:rsidR="003632EF" w:rsidRDefault="003632EF" w:rsidP="003632EF">
      <w:pPr>
        <w:pStyle w:val="BodyText"/>
      </w:pPr>
      <w:r>
        <w:t xml:space="preserve">The luminous intensity calculated will be the minimum required luminous intensity </w:t>
      </w:r>
      <m:oMath>
        <m:r>
          <w:rPr>
            <w:rFonts w:ascii="Cambria Math" w:hAnsi="Cambria Math"/>
          </w:rPr>
          <m:t>I=</m:t>
        </m:r>
        <m:sSub>
          <m:sSubPr>
            <m:ctrlPr>
              <w:rPr>
                <w:rFonts w:ascii="Cambria Math" w:hAnsi="Cambria Math"/>
                <w:i/>
              </w:rPr>
            </m:ctrlPr>
          </m:sSubPr>
          <m:e>
            <m:r>
              <w:rPr>
                <w:rFonts w:ascii="Cambria Math" w:hAnsi="Cambria Math"/>
              </w:rPr>
              <m:t>I</m:t>
            </m:r>
          </m:e>
          <m:sub>
            <m:r>
              <w:rPr>
                <w:rFonts w:ascii="Cambria Math" w:hAnsi="Cambria Math"/>
              </w:rPr>
              <m:t>min</m:t>
            </m:r>
          </m:sub>
        </m:sSub>
      </m:oMath>
      <w:r>
        <w:t>.</w:t>
      </w:r>
    </w:p>
    <w:p w14:paraId="2763E5C9" w14:textId="10B8F888" w:rsidR="003632EF" w:rsidRDefault="003632EF" w:rsidP="003632EF">
      <w:pPr>
        <w:pStyle w:val="Caption"/>
      </w:pPr>
      <w:bookmarkStart w:id="19" w:name="_Toc476205558"/>
      <w:r>
        <w:t xml:space="preserve">Equation </w:t>
      </w:r>
      <w:r>
        <w:fldChar w:fldCharType="begin"/>
      </w:r>
      <w:r>
        <w:instrText xml:space="preserve"> SEQ Equation \* ARABIC </w:instrText>
      </w:r>
      <w:r>
        <w:fldChar w:fldCharType="separate"/>
      </w:r>
      <w:r w:rsidR="00F94E18">
        <w:rPr>
          <w:noProof/>
        </w:rPr>
        <w:t>3</w:t>
      </w:r>
      <w:r>
        <w:fldChar w:fldCharType="end"/>
      </w:r>
      <w:r>
        <w:t xml:space="preserve"> Minimum luminous intensity</w:t>
      </w:r>
      <w:bookmarkEnd w:id="19"/>
    </w:p>
    <w:p w14:paraId="23232B76" w14:textId="77777777" w:rsidR="003632EF" w:rsidRPr="003632EF" w:rsidRDefault="003632EF" w:rsidP="003632EF"/>
    <w:p w14:paraId="3E73127B" w14:textId="48B07CAE" w:rsidR="003632EF" w:rsidRPr="00863825" w:rsidRDefault="003507D0" w:rsidP="003632EF">
      <w:pPr>
        <w:pStyle w:val="BodyText"/>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loc</m:t>
                      </m:r>
                    </m:sub>
                  </m:sSub>
                </m:den>
              </m:f>
            </m:sup>
          </m:sSup>
        </m:oMath>
      </m:oMathPara>
    </w:p>
    <w:p w14:paraId="5F98D6F1" w14:textId="4297A5EC" w:rsidR="003632EF" w:rsidRDefault="003632EF" w:rsidP="003632EF">
      <w:pPr>
        <w:pStyle w:val="BodyText"/>
      </w:pPr>
      <w:r>
        <w:t xml:space="preserve">Whereas the maximum distance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t xml:space="preserve"> </w:t>
      </w:r>
      <w:r w:rsidR="0048257A">
        <w:t>varies</w:t>
      </w:r>
      <w:r>
        <w:t xml:space="preserve"> with each light and its position to the waterway, there are values recommended for the illuminance and the meteorological visibility.</w:t>
      </w:r>
    </w:p>
    <w:p w14:paraId="3E69DD62" w14:textId="0FE0A0A9" w:rsidR="003632EF" w:rsidRDefault="00B478D9" w:rsidP="00B478D9">
      <w:pPr>
        <w:pStyle w:val="Heading3"/>
      </w:pPr>
      <w:bookmarkStart w:id="20" w:name="_Toc476211494"/>
      <w:r>
        <w:t>Maximum luminous inte</w:t>
      </w:r>
      <w:r w:rsidR="00863825">
        <w:t>n</w:t>
      </w:r>
      <w:r>
        <w:t>sity</w:t>
      </w:r>
      <w:bookmarkEnd w:id="20"/>
    </w:p>
    <w:p w14:paraId="16F8C33D" w14:textId="1EBAB313" w:rsidR="00B478D9" w:rsidRDefault="00863825" w:rsidP="00B478D9">
      <w:pPr>
        <w:pStyle w:val="BodyText"/>
      </w:pPr>
      <w:r>
        <w:t>At a  short distance a light may appear very bright and it may even cause glare. To avoid this, a maximum luminous intensity should be defined. This can be calculated by All</w:t>
      </w:r>
      <w:r w:rsidR="00947EE5">
        <w:t>ar</w:t>
      </w:r>
      <w:r>
        <w:t xml:space="preserve">d’s law and </w:t>
      </w:r>
    </w:p>
    <w:p w14:paraId="047E8102" w14:textId="0D4B6697" w:rsidR="00863825" w:rsidRPr="00863825" w:rsidRDefault="00863825" w:rsidP="00863825">
      <w:pPr>
        <w:pStyle w:val="Bullet1"/>
      </w:pPr>
      <w:r>
        <w:t xml:space="preserve">the minimum distance </w:t>
      </w:r>
      <m:oMath>
        <m:r>
          <w:rPr>
            <w:rFonts w:ascii="Cambria Math" w:hAnsi="Cambria Math"/>
          </w:rPr>
          <m:t>d=</m:t>
        </m:r>
        <m:sSub>
          <m:sSubPr>
            <m:ctrlPr>
              <w:rPr>
                <w:rFonts w:ascii="Cambria Math" w:hAnsi="Cambria Math"/>
                <w:i/>
              </w:rPr>
            </m:ctrlPr>
          </m:sSubPr>
          <m:e>
            <m:r>
              <w:rPr>
                <w:rFonts w:ascii="Cambria Math" w:hAnsi="Cambria Math"/>
              </w:rPr>
              <m:t>D</m:t>
            </m:r>
          </m:e>
          <m:sub>
            <m:r>
              <w:rPr>
                <w:rFonts w:ascii="Cambria Math" w:hAnsi="Cambria Math"/>
              </w:rPr>
              <m:t>min</m:t>
            </m:r>
          </m:sub>
        </m:sSub>
      </m:oMath>
      <w:r>
        <w:rPr>
          <w:rFonts w:eastAsiaTheme="minorEastAsia"/>
        </w:rPr>
        <w:t xml:space="preserve"> the light will be used,</w:t>
      </w:r>
    </w:p>
    <w:p w14:paraId="02AAB89C" w14:textId="22533993" w:rsidR="00863825" w:rsidRDefault="00863825" w:rsidP="00863825">
      <w:pPr>
        <w:pStyle w:val="Bullet1"/>
      </w:pPr>
      <w:r>
        <w:t xml:space="preserve">the maximum acceptable illuminance </w:t>
      </w:r>
      <m:oMath>
        <m:sSub>
          <m:sSubPr>
            <m:ctrlPr>
              <w:rPr>
                <w:rFonts w:ascii="Cambria Math" w:hAnsi="Cambria Math"/>
                <w:i/>
              </w:rPr>
            </m:ctrlPr>
          </m:sSubPr>
          <m:e>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min</m:t>
                    </m:r>
                  </m:sub>
                </m:sSub>
              </m:e>
            </m:d>
            <m:r>
              <w:rPr>
                <w:rFonts w:ascii="Cambria Math" w:hAnsi="Cambria Math"/>
              </w:rPr>
              <m:t>=E</m:t>
            </m:r>
          </m:e>
          <m:sub>
            <m:r>
              <w:rPr>
                <w:rFonts w:ascii="Cambria Math" w:hAnsi="Cambria Math"/>
              </w:rPr>
              <m:t>max</m:t>
            </m:r>
          </m:sub>
        </m:sSub>
      </m:oMath>
      <w:r>
        <w:t xml:space="preserve"> at the eye of the observer to avoid glare</w:t>
      </w:r>
    </w:p>
    <w:p w14:paraId="2DB20AC0" w14:textId="549E5066" w:rsidR="00863825" w:rsidRPr="00E62808" w:rsidRDefault="00863825" w:rsidP="00863825">
      <w:pPr>
        <w:pStyle w:val="Bullet1"/>
      </w:pPr>
      <w:r>
        <w:t xml:space="preserve">and </w:t>
      </w:r>
      <w:r w:rsidR="000576F3">
        <w:t xml:space="preserve">a maximum value for the meteorological visibilty </w:t>
      </w:r>
      <m:oMath>
        <m:r>
          <w:rPr>
            <w:rFonts w:ascii="Cambria Math" w:hAnsi="Cambria Math"/>
          </w:rPr>
          <m:t>V=</m:t>
        </m:r>
        <m:sSub>
          <m:sSubPr>
            <m:ctrlPr>
              <w:rPr>
                <w:rFonts w:ascii="Cambria Math" w:hAnsi="Cambria Math"/>
                <w:i/>
              </w:rPr>
            </m:ctrlPr>
          </m:sSubPr>
          <m:e>
            <m:r>
              <w:rPr>
                <w:rFonts w:ascii="Cambria Math" w:hAnsi="Cambria Math"/>
              </w:rPr>
              <m:t>V</m:t>
            </m:r>
          </m:e>
          <m:sub>
            <m:r>
              <w:rPr>
                <w:rFonts w:ascii="Cambria Math" w:hAnsi="Cambria Math"/>
              </w:rPr>
              <m:t>max</m:t>
            </m:r>
          </m:sub>
        </m:sSub>
      </m:oMath>
      <w:r w:rsidR="000576F3">
        <w:rPr>
          <w:rFonts w:eastAsiaTheme="minorEastAsia"/>
        </w:rPr>
        <w:t>.</w:t>
      </w:r>
    </w:p>
    <w:p w14:paraId="43065492" w14:textId="0300230F" w:rsidR="00E62808" w:rsidRDefault="00E62808" w:rsidP="00E62808">
      <w:pPr>
        <w:pStyle w:val="Caption"/>
      </w:pPr>
      <w:bookmarkStart w:id="21" w:name="_Toc476205559"/>
      <w:r>
        <w:t xml:space="preserve">Equation </w:t>
      </w:r>
      <w:r>
        <w:fldChar w:fldCharType="begin"/>
      </w:r>
      <w:r>
        <w:instrText xml:space="preserve"> SEQ Equation \* ARABIC </w:instrText>
      </w:r>
      <w:r>
        <w:fldChar w:fldCharType="separate"/>
      </w:r>
      <w:r w:rsidR="00F94E18">
        <w:rPr>
          <w:noProof/>
        </w:rPr>
        <w:t>4</w:t>
      </w:r>
      <w:r>
        <w:fldChar w:fldCharType="end"/>
      </w:r>
      <w:r>
        <w:t xml:space="preserve"> Maximum luminous intensity</w:t>
      </w:r>
      <w:bookmarkEnd w:id="21"/>
    </w:p>
    <w:p w14:paraId="49C76F28" w14:textId="109AF2D3" w:rsidR="00E62808" w:rsidRPr="00E62808" w:rsidRDefault="003507D0" w:rsidP="00E62808">
      <w:pPr>
        <w:pStyle w:val="BodyText"/>
      </w:pPr>
      <m:oMathPara>
        <m:oMathParaPr>
          <m:jc m:val="center"/>
        </m:oMathParaPr>
        <m:oMath>
          <m:sSub>
            <m:sSubPr>
              <m:ctrlPr>
                <w:rPr>
                  <w:rFonts w:ascii="Cambria Math" w:hAnsi="Cambria Math"/>
                </w:rPr>
              </m:ctrlPr>
            </m:sSubPr>
            <m:e>
              <m:r>
                <w:rPr>
                  <w:rFonts w:ascii="Cambria Math" w:hAnsi="Cambria Math"/>
                </w:rPr>
                <m:t>I</m:t>
              </m:r>
            </m:e>
            <m:sub>
              <m:r>
                <w:rPr>
                  <w:rFonts w:ascii="Cambria Math" w:hAnsi="Cambria Math"/>
                </w:rPr>
                <m:t>max</m:t>
              </m:r>
            </m:sub>
          </m:sSub>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D</m:t>
                  </m:r>
                </m:e>
                <m:sub>
                  <m:r>
                    <w:rPr>
                      <w:rFonts w:ascii="Cambria Math" w:hAnsi="Cambria Math"/>
                    </w:rPr>
                    <m:t>min</m:t>
                  </m:r>
                </m:sub>
              </m:sSub>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max</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min</m:t>
                      </m:r>
                    </m:sub>
                  </m:sSub>
                </m:num>
                <m:den>
                  <m:sSub>
                    <m:sSubPr>
                      <m:ctrlPr>
                        <w:rPr>
                          <w:rFonts w:ascii="Cambria Math" w:hAnsi="Cambria Math"/>
                        </w:rPr>
                      </m:ctrlPr>
                    </m:sSubPr>
                    <m:e>
                      <m:r>
                        <w:rPr>
                          <w:rFonts w:ascii="Cambria Math" w:hAnsi="Cambria Math"/>
                        </w:rPr>
                        <m:t>V</m:t>
                      </m:r>
                    </m:e>
                    <m:sub>
                      <m:r>
                        <w:rPr>
                          <w:rFonts w:ascii="Cambria Math" w:hAnsi="Cambria Math"/>
                        </w:rPr>
                        <m:t>max</m:t>
                      </m:r>
                    </m:sub>
                  </m:sSub>
                </m:den>
              </m:f>
            </m:sup>
          </m:sSup>
        </m:oMath>
      </m:oMathPara>
    </w:p>
    <w:p w14:paraId="1A92D03D" w14:textId="0CAA8992" w:rsidR="00863825" w:rsidRDefault="006477EB" w:rsidP="000576F3">
      <w:pPr>
        <w:pStyle w:val="Heading3"/>
      </w:pPr>
      <w:bookmarkStart w:id="22" w:name="_Ref460235384"/>
      <w:bookmarkStart w:id="23" w:name="_Toc476211495"/>
      <w:r>
        <w:t xml:space="preserve">Design </w:t>
      </w:r>
      <w:r w:rsidR="000576F3">
        <w:t>intensity</w:t>
      </w:r>
      <w:bookmarkEnd w:id="22"/>
      <w:bookmarkEnd w:id="23"/>
    </w:p>
    <w:p w14:paraId="0D184AA1" w14:textId="6D59ED08" w:rsidR="000576F3" w:rsidRPr="000576F3" w:rsidRDefault="000576F3" w:rsidP="000576F3">
      <w:pPr>
        <w:pStyle w:val="BodyText"/>
      </w:pPr>
      <w:r>
        <w:t xml:space="preserve">The calculation of the minimum and maximum luminous intensity </w:t>
      </w:r>
      <w:r w:rsidR="00AF0B3A">
        <w:t xml:space="preserve">normally gives an interval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max</m:t>
                </m:r>
              </m:sub>
            </m:sSub>
          </m:e>
        </m:d>
      </m:oMath>
      <w:r w:rsidR="00AF0B3A">
        <w:rPr>
          <w:rFonts w:eastAsiaTheme="minorEastAsia"/>
        </w:rPr>
        <w:t xml:space="preserve"> the real intensity should </w:t>
      </w:r>
      <w:r w:rsidR="00821D17">
        <w:rPr>
          <w:rFonts w:eastAsiaTheme="minorEastAsia"/>
        </w:rPr>
        <w:t>be</w:t>
      </w:r>
      <w:r w:rsidR="00AF0B3A">
        <w:rPr>
          <w:rFonts w:eastAsiaTheme="minorEastAsia"/>
        </w:rPr>
        <w:t xml:space="preserve"> between: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r>
          <w:rPr>
            <w:rFonts w:ascii="Cambria Math" w:eastAsiaTheme="minorEastAsia" w:hAnsi="Cambria Math"/>
          </w:rPr>
          <m:t>≤I≤</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max</m:t>
            </m:r>
          </m:sub>
        </m:sSub>
      </m:oMath>
    </w:p>
    <w:p w14:paraId="11D83061" w14:textId="2A13753E" w:rsidR="00863825" w:rsidRDefault="006477EB" w:rsidP="00B478D9">
      <w:pPr>
        <w:pStyle w:val="BodyText"/>
        <w:rPr>
          <w:rFonts w:eastAsiaTheme="minorEastAsia"/>
        </w:rPr>
      </w:pPr>
      <w:r>
        <w:t xml:space="preserve">In many cases the interval is very large </w:t>
      </w:r>
      <m:oMath>
        <m:sSub>
          <m:sSubPr>
            <m:ctrlPr>
              <w:rPr>
                <w:rFonts w:ascii="Cambria Math" w:hAnsi="Cambria Math"/>
                <w:i/>
              </w:rPr>
            </m:ctrlPr>
          </m:sSubPr>
          <m:e>
            <m:r>
              <w:rPr>
                <w:rFonts w:ascii="Cambria Math" w:hAnsi="Cambria Math"/>
              </w:rPr>
              <m:t>I</m:t>
            </m:r>
          </m:e>
          <m:sub>
            <m:r>
              <w:rPr>
                <w:rFonts w:ascii="Cambria Math" w:hAnsi="Cambria Math"/>
              </w:rPr>
              <m:t>max</m:t>
            </m:r>
          </m:sub>
        </m:sSub>
        <m:r>
          <w:rPr>
            <w:rFonts w:ascii="Cambria Math" w:hAnsi="Cambria Math"/>
          </w:rPr>
          <m:t>&gt;10*</m:t>
        </m:r>
        <m:sSub>
          <m:sSubPr>
            <m:ctrlPr>
              <w:rPr>
                <w:rFonts w:ascii="Cambria Math" w:hAnsi="Cambria Math"/>
                <w:i/>
              </w:rPr>
            </m:ctrlPr>
          </m:sSubPr>
          <m:e>
            <m:r>
              <w:rPr>
                <w:rFonts w:ascii="Cambria Math" w:hAnsi="Cambria Math"/>
              </w:rPr>
              <m:t>I</m:t>
            </m:r>
          </m:e>
          <m:sub>
            <m:r>
              <w:rPr>
                <w:rFonts w:ascii="Cambria Math" w:hAnsi="Cambria Math"/>
              </w:rPr>
              <m:t>min</m:t>
            </m:r>
          </m:sub>
        </m:sSub>
      </m:oMath>
      <w:r>
        <w:rPr>
          <w:rFonts w:eastAsiaTheme="minorEastAsia"/>
        </w:rPr>
        <w:t xml:space="preserve">. To reduce the expense for a light it is recommended to link the intended luminous intensity during design procedure of a light to the minimum value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oMath>
      <w:r>
        <w:rPr>
          <w:rFonts w:eastAsiaTheme="minorEastAsia"/>
        </w:rPr>
        <w:t>. However there should be some saf</w:t>
      </w:r>
      <w:r w:rsidR="00821D17">
        <w:rPr>
          <w:rFonts w:eastAsiaTheme="minorEastAsia"/>
        </w:rPr>
        <w:t>e</w:t>
      </w:r>
      <w:r>
        <w:rPr>
          <w:rFonts w:eastAsiaTheme="minorEastAsia"/>
        </w:rPr>
        <w:t xml:space="preserve">ty factor between the minimum intensity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oMath>
      <w:r w:rsidR="00821D17">
        <w:rPr>
          <w:rFonts w:eastAsiaTheme="minorEastAsia"/>
        </w:rPr>
        <w:t xml:space="preserve"> </w:t>
      </w:r>
      <w:r>
        <w:rPr>
          <w:rFonts w:eastAsiaTheme="minorEastAsia"/>
        </w:rPr>
        <w:t xml:space="preserve">and the </w:t>
      </w:r>
      <w:r w:rsidR="00821D17">
        <w:rPr>
          <w:rFonts w:eastAsiaTheme="minorEastAsia"/>
        </w:rPr>
        <w:t xml:space="preserve">design intensity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dsg</m:t>
            </m:r>
          </m:sub>
        </m:sSub>
      </m:oMath>
      <w:r w:rsidR="00821D17">
        <w:rPr>
          <w:rFonts w:eastAsiaTheme="minorEastAsia"/>
        </w:rPr>
        <w:t>. It is recommended to choose th</w:t>
      </w:r>
      <w:r w:rsidR="00E62808">
        <w:rPr>
          <w:rFonts w:eastAsiaTheme="minorEastAsia"/>
        </w:rPr>
        <w:t>is</w:t>
      </w:r>
      <w:r w:rsidR="006A509C">
        <w:rPr>
          <w:rFonts w:eastAsiaTheme="minorEastAsia"/>
        </w:rPr>
        <w:t xml:space="preserve"> factor to 1.</w:t>
      </w:r>
      <w:r w:rsidR="00FF16AD">
        <w:rPr>
          <w:rFonts w:eastAsiaTheme="minorEastAsia"/>
        </w:rPr>
        <w:t>2</w:t>
      </w:r>
      <w:r w:rsidR="00821D17">
        <w:rPr>
          <w:rFonts w:eastAsiaTheme="minorEastAsia"/>
        </w:rPr>
        <w:t>x.</w:t>
      </w:r>
    </w:p>
    <w:p w14:paraId="54696846" w14:textId="45D6B580" w:rsidR="00821D17" w:rsidRDefault="00821D17" w:rsidP="00821D17">
      <w:pPr>
        <w:pStyle w:val="Caption"/>
      </w:pPr>
      <w:bookmarkStart w:id="24" w:name="_Toc476205560"/>
      <w:r>
        <w:lastRenderedPageBreak/>
        <w:t xml:space="preserve">Equation </w:t>
      </w:r>
      <w:r>
        <w:fldChar w:fldCharType="begin"/>
      </w:r>
      <w:r>
        <w:instrText xml:space="preserve"> SEQ Equation \* ARABIC </w:instrText>
      </w:r>
      <w:r>
        <w:fldChar w:fldCharType="separate"/>
      </w:r>
      <w:r w:rsidR="00F94E18">
        <w:rPr>
          <w:noProof/>
        </w:rPr>
        <w:t>5</w:t>
      </w:r>
      <w:r>
        <w:fldChar w:fldCharType="end"/>
      </w:r>
      <w:r>
        <w:t xml:space="preserve"> Design luminous intensity</w:t>
      </w:r>
      <w:bookmarkEnd w:id="24"/>
    </w:p>
    <w:p w14:paraId="05A03A8F" w14:textId="77777777" w:rsidR="00821D17" w:rsidRPr="00821D17" w:rsidRDefault="00821D17" w:rsidP="00821D17"/>
    <w:p w14:paraId="4185D204" w14:textId="5795D5FD" w:rsidR="00821D17" w:rsidRPr="00821D17" w:rsidRDefault="003507D0" w:rsidP="00821D17">
      <w:pPr>
        <w:pStyle w:val="BodyText"/>
      </w:pPr>
      <m:oMathPara>
        <m:oMathParaPr>
          <m:jc m:val="center"/>
        </m:oMathParaPr>
        <m:oMath>
          <m:sSub>
            <m:sSubPr>
              <m:ctrlPr>
                <w:rPr>
                  <w:rFonts w:ascii="Cambria Math" w:hAnsi="Cambria Math"/>
                  <w:sz w:val="18"/>
                </w:rPr>
              </m:ctrlPr>
            </m:sSubPr>
            <m:e>
              <m:r>
                <w:rPr>
                  <w:rFonts w:ascii="Cambria Math" w:hAnsi="Cambria Math"/>
                </w:rPr>
                <m:t>I</m:t>
              </m:r>
            </m:e>
            <m:sub>
              <m:r>
                <w:rPr>
                  <w:rFonts w:ascii="Cambria Math" w:hAnsi="Cambria Math"/>
                </w:rPr>
                <m:t>dsg</m:t>
              </m:r>
            </m:sub>
          </m:sSub>
          <m:r>
            <m:rPr>
              <m:sty m:val="p"/>
            </m:rPr>
            <w:rPr>
              <w:rFonts w:ascii="Cambria Math" w:hAnsi="Cambria Math"/>
            </w:rPr>
            <m:t>=1.2*</m:t>
          </m:r>
          <m:sSub>
            <m:sSubPr>
              <m:ctrlPr>
                <w:rPr>
                  <w:rFonts w:ascii="Cambria Math" w:hAnsi="Cambria Math"/>
                  <w:sz w:val="18"/>
                </w:rPr>
              </m:ctrlPr>
            </m:sSubPr>
            <m:e>
              <m:r>
                <w:rPr>
                  <w:rFonts w:ascii="Cambria Math" w:hAnsi="Cambria Math"/>
                </w:rPr>
                <m:t>I</m:t>
              </m:r>
            </m:e>
            <m:sub>
              <m:r>
                <w:rPr>
                  <w:rFonts w:ascii="Cambria Math" w:hAnsi="Cambria Math"/>
                </w:rPr>
                <m:t>min</m:t>
              </m:r>
            </m:sub>
          </m:sSub>
        </m:oMath>
      </m:oMathPara>
    </w:p>
    <w:p w14:paraId="7B7CFC11" w14:textId="4BD14FD9" w:rsidR="006477EB" w:rsidRDefault="00821D17" w:rsidP="00B478D9">
      <w:pPr>
        <w:pStyle w:val="BodyText"/>
      </w:pPr>
      <w:r>
        <w:t xml:space="preserve">In a few cases the calculated minimum </w:t>
      </w:r>
      <w:r w:rsidR="00E62808">
        <w:t>may become</w:t>
      </w:r>
      <w:r>
        <w:t xml:space="preserve"> larger </w:t>
      </w:r>
      <w:r w:rsidR="00E62808">
        <w:t xml:space="preserve">than </w:t>
      </w:r>
      <w:r>
        <w:t xml:space="preserve">the maximum </w: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&gt;</m:t>
        </m:r>
        <m:sSub>
          <m:sSubPr>
            <m:ctrlPr>
              <w:rPr>
                <w:rFonts w:ascii="Cambria Math" w:hAnsi="Cambria Math"/>
                <w:i/>
              </w:rPr>
            </m:ctrlPr>
          </m:sSubPr>
          <m:e>
            <m:r>
              <w:rPr>
                <w:rFonts w:ascii="Cambria Math" w:hAnsi="Cambria Math"/>
              </w:rPr>
              <m:t>I</m:t>
            </m:r>
          </m:e>
          <m:sub>
            <m:r>
              <w:rPr>
                <w:rFonts w:ascii="Cambria Math" w:hAnsi="Cambria Math"/>
              </w:rPr>
              <m:t>max</m:t>
            </m:r>
          </m:sub>
        </m:sSub>
      </m:oMath>
      <w:r>
        <w:t xml:space="preserve">. </w:t>
      </w:r>
      <w:r w:rsidR="00B0269F">
        <w:t>In th</w:t>
      </w:r>
      <w:r w:rsidR="00B81151">
        <w:t>at</w:t>
      </w:r>
      <w:r w:rsidR="00B0269F">
        <w:t xml:space="preserve"> case it has to be decided whether glare at a near position of the observer is accepted or the intensity </w:t>
      </w:r>
      <w:r w:rsidR="00B62436">
        <w:t>may be reduced.</w:t>
      </w:r>
    </w:p>
    <w:p w14:paraId="37F119D7" w14:textId="458728E6" w:rsidR="00C17101" w:rsidRDefault="00C17101" w:rsidP="00B478D9">
      <w:pPr>
        <w:pStyle w:val="BodyText"/>
      </w:pPr>
      <w:r w:rsidRPr="00C17101">
        <w:rPr>
          <w:highlight w:val="yellow"/>
        </w:rPr>
        <w:t>ARE THERE OTHER MEASURES TO BE CONSIDERED?</w:t>
      </w:r>
    </w:p>
    <w:p w14:paraId="4E879906" w14:textId="7DE2F8E9" w:rsidR="00E62808" w:rsidRDefault="0042358C" w:rsidP="0042358C">
      <w:pPr>
        <w:pStyle w:val="Heading1"/>
      </w:pPr>
      <w:bookmarkStart w:id="25" w:name="_Ref459894615"/>
      <w:bookmarkStart w:id="26" w:name="_Toc476211496"/>
      <w:r>
        <w:t>Key values</w:t>
      </w:r>
      <w:bookmarkEnd w:id="25"/>
      <w:bookmarkEnd w:id="26"/>
    </w:p>
    <w:p w14:paraId="5B18C3BF" w14:textId="77777777" w:rsidR="0042358C" w:rsidRDefault="0042358C" w:rsidP="0042358C">
      <w:pPr>
        <w:pStyle w:val="Heading1separatationline"/>
      </w:pPr>
    </w:p>
    <w:p w14:paraId="601A595E" w14:textId="57BE96AF" w:rsidR="0042358C" w:rsidRDefault="0042358C" w:rsidP="0042358C">
      <w:pPr>
        <w:pStyle w:val="BodyText"/>
      </w:pPr>
      <w:r>
        <w:t xml:space="preserve">Beside the maximum and minimum distance the light will be used as an Aid to Navigation, the intensity calculations </w:t>
      </w:r>
      <w:r w:rsidR="000B614D">
        <w:t>requires input values for maximum and minimum illuminance and meteorological visibility.</w:t>
      </w:r>
    </w:p>
    <w:p w14:paraId="45A7941C" w14:textId="39D81216" w:rsidR="000B614D" w:rsidRDefault="000B614D" w:rsidP="00F71623">
      <w:pPr>
        <w:pStyle w:val="Heading2"/>
      </w:pPr>
      <w:bookmarkStart w:id="27" w:name="_Toc476211497"/>
      <w:r>
        <w:t>Minimum illuminance at the observer’s eye</w:t>
      </w:r>
      <w:bookmarkEnd w:id="27"/>
    </w:p>
    <w:p w14:paraId="7CA3FAC3" w14:textId="77777777" w:rsidR="000B614D" w:rsidRPr="000B614D" w:rsidRDefault="000B614D" w:rsidP="000B614D">
      <w:pPr>
        <w:pStyle w:val="Heading2separationline"/>
      </w:pPr>
    </w:p>
    <w:p w14:paraId="4FB865F2" w14:textId="4A6CED53" w:rsidR="00926275" w:rsidRDefault="00926275" w:rsidP="00926275">
      <w:pPr>
        <w:pStyle w:val="BodyText"/>
      </w:pPr>
      <w:r>
        <w:t>For many years marine signal lights were designed for situations without any additional disturbing lights. The situation has changed and additional lights, interfering with the signal light, have to be considered. The influence of additional lights can be divided in two different aspects.</w:t>
      </w:r>
    </w:p>
    <w:p w14:paraId="4ED09F14" w14:textId="60F37748" w:rsidR="00926275" w:rsidRDefault="000061DA" w:rsidP="00926275">
      <w:pPr>
        <w:pStyle w:val="Bullet1"/>
      </w:pPr>
      <w:r>
        <w:t xml:space="preserve">background illumination : </w:t>
      </w:r>
      <w:r w:rsidR="00926275">
        <w:t>smooth halo of li</w:t>
      </w:r>
      <w:r>
        <w:t>ght produced by scattered light</w:t>
      </w:r>
    </w:p>
    <w:p w14:paraId="34739C55" w14:textId="36A63C5D" w:rsidR="00926275" w:rsidRDefault="00926275" w:rsidP="00926275">
      <w:pPr>
        <w:pStyle w:val="Bullet1"/>
      </w:pPr>
      <w:r>
        <w:t>rival lights</w:t>
      </w:r>
      <w:r w:rsidR="000061DA">
        <w:t> :</w:t>
      </w:r>
      <w:r>
        <w:t xml:space="preserve"> appearing as point lights, d</w:t>
      </w:r>
      <w:r w:rsidR="000061DA">
        <w:t>irectly emitted to the observer</w:t>
      </w:r>
    </w:p>
    <w:p w14:paraId="2FE9BB40" w14:textId="7094A4D4" w:rsidR="007A6718" w:rsidRDefault="007A6718" w:rsidP="007A6718">
      <w:pPr>
        <w:pStyle w:val="Bullet1"/>
        <w:numPr>
          <w:ilvl w:val="0"/>
          <w:numId w:val="0"/>
        </w:numPr>
        <w:ind w:left="425" w:hanging="425"/>
      </w:pPr>
      <w:r>
        <w:rPr>
          <w:noProof/>
          <w:lang w:val="en-IE" w:eastAsia="en-IE"/>
        </w:rPr>
        <mc:AlternateContent>
          <mc:Choice Requires="wpg">
            <w:drawing>
              <wp:inline distT="0" distB="0" distL="0" distR="0" wp14:anchorId="706A535B" wp14:editId="1E34BC66">
                <wp:extent cx="5616000" cy="2239200"/>
                <wp:effectExtent l="0" t="0" r="22860" b="27940"/>
                <wp:docPr id="53" name="Gruppieren 53"/>
                <wp:cNvGraphicFramePr/>
                <a:graphic xmlns:a="http://schemas.openxmlformats.org/drawingml/2006/main">
                  <a:graphicData uri="http://schemas.microsoft.com/office/word/2010/wordprocessingGroup">
                    <wpg:wgp>
                      <wpg:cNvGrpSpPr/>
                      <wpg:grpSpPr>
                        <a:xfrm>
                          <a:off x="0" y="0"/>
                          <a:ext cx="5616000" cy="2239200"/>
                          <a:chOff x="0" y="0"/>
                          <a:chExt cx="5614153" cy="2239507"/>
                        </a:xfrm>
                      </wpg:grpSpPr>
                      <pic:pic xmlns:pic="http://schemas.openxmlformats.org/drawingml/2006/picture">
                        <pic:nvPicPr>
                          <pic:cNvPr id="4" name="Grafik 4"/>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709574" y="321869"/>
                            <a:ext cx="4184294" cy="1828800"/>
                          </a:xfrm>
                          <a:prstGeom prst="rect">
                            <a:avLst/>
                          </a:prstGeom>
                          <a:noFill/>
                          <a:ln>
                            <a:noFill/>
                          </a:ln>
                        </pic:spPr>
                      </pic:pic>
                      <wps:wsp>
                        <wps:cNvPr id="7" name="Gerade Verbindung mit Pfeil 7"/>
                        <wps:cNvCnPr/>
                        <wps:spPr>
                          <a:xfrm>
                            <a:off x="2040940" y="124358"/>
                            <a:ext cx="685916" cy="6523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8" name="Ellipse 8"/>
                        <wps:cNvSpPr/>
                        <wps:spPr>
                          <a:xfrm>
                            <a:off x="2289657" y="746150"/>
                            <a:ext cx="1261959" cy="614536"/>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Gerade Verbindung mit Pfeil 10"/>
                        <wps:cNvCnPr/>
                        <wps:spPr>
                          <a:xfrm flipH="1" flipV="1">
                            <a:off x="4433011" y="1038758"/>
                            <a:ext cx="709732" cy="833674"/>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Gerade Verbindung mit Pfeil 12"/>
                        <wps:cNvCnPr/>
                        <wps:spPr>
                          <a:xfrm flipH="1" flipV="1">
                            <a:off x="4396435" y="1397203"/>
                            <a:ext cx="743076" cy="471622"/>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5" name="Textfeld 15"/>
                        <wps:cNvSpPr txBox="1"/>
                        <wps:spPr>
                          <a:xfrm>
                            <a:off x="848563" y="0"/>
                            <a:ext cx="1321024"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FDCBB0" w14:textId="77777777" w:rsidR="00C17101" w:rsidRPr="00804518" w:rsidRDefault="00C17101" w:rsidP="00926275">
                              <w:pPr>
                                <w:rPr>
                                  <w:lang w:val="de-DE"/>
                                </w:rPr>
                              </w:pPr>
                              <w:r>
                                <w:rPr>
                                  <w:lang w:val="de-DE"/>
                                </w:rPr>
                                <w:t>background illumination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7" name="Textfeld 17"/>
                        <wps:cNvSpPr txBox="1"/>
                        <wps:spPr>
                          <a:xfrm>
                            <a:off x="5142585" y="1872691"/>
                            <a:ext cx="471568" cy="36681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58DB5C2" w14:textId="77777777" w:rsidR="00C17101" w:rsidRDefault="00C17101" w:rsidP="00926275">
                              <w:pPr>
                                <w:rPr>
                                  <w:lang w:val="de-DE"/>
                                </w:rPr>
                              </w:pPr>
                              <w:r>
                                <w:rPr>
                                  <w:lang w:val="de-DE"/>
                                </w:rPr>
                                <w:t>rival</w:t>
                              </w:r>
                            </w:p>
                            <w:p w14:paraId="6882A6DF" w14:textId="77777777" w:rsidR="00C17101" w:rsidRPr="008B055C" w:rsidRDefault="00C17101" w:rsidP="00926275">
                              <w:pPr>
                                <w:rPr>
                                  <w:lang w:val="de-DE"/>
                                </w:rPr>
                              </w:pPr>
                              <w:r>
                                <w:rPr>
                                  <w:lang w:val="de-DE"/>
                                </w:rPr>
                                <w:t>lights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Gerade Verbindung mit Pfeil 18"/>
                        <wps:cNvCnPr/>
                        <wps:spPr>
                          <a:xfrm flipH="1">
                            <a:off x="3811219" y="248717"/>
                            <a:ext cx="204506" cy="1009936"/>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9" name="Ellipse 19"/>
                        <wps:cNvSpPr/>
                        <wps:spPr>
                          <a:xfrm>
                            <a:off x="3650284" y="1258214"/>
                            <a:ext cx="280718" cy="189919"/>
                          </a:xfrm>
                          <a:prstGeom prst="ellipse">
                            <a:avLst/>
                          </a:prstGeom>
                          <a:noFill/>
                          <a:ln w="6350" cap="flat" cmpd="sng" algn="ctr">
                            <a:solidFill>
                              <a:schemeClr val="bg1"/>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feld 20"/>
                        <wps:cNvSpPr txBox="1"/>
                        <wps:spPr>
                          <a:xfrm>
                            <a:off x="4016044" y="0"/>
                            <a:ext cx="722753"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2ADBE0" w14:textId="77777777" w:rsidR="00C17101" w:rsidRPr="00804518" w:rsidRDefault="00C17101" w:rsidP="00926275">
                              <w:pPr>
                                <w:rPr>
                                  <w:lang w:val="de-DE"/>
                                </w:rPr>
                              </w:pPr>
                              <w:r>
                                <w:rPr>
                                  <w:lang w:val="de-DE"/>
                                </w:rPr>
                                <w:t>leading line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2" name="Ellipse 22"/>
                        <wps:cNvSpPr/>
                        <wps:spPr>
                          <a:xfrm>
                            <a:off x="1031443" y="1441094"/>
                            <a:ext cx="1261959" cy="524024"/>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Gerade Verbindung mit Pfeil 23"/>
                        <wps:cNvCnPr/>
                        <wps:spPr>
                          <a:xfrm>
                            <a:off x="475488" y="1616659"/>
                            <a:ext cx="552544" cy="52403"/>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24" name="Textfeld 24"/>
                        <wps:cNvSpPr txBox="1"/>
                        <wps:spPr>
                          <a:xfrm>
                            <a:off x="0" y="1477670"/>
                            <a:ext cx="476331" cy="2667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59EAF7" w14:textId="77777777" w:rsidR="00C17101" w:rsidRPr="008B055C" w:rsidRDefault="00C17101" w:rsidP="00926275">
                              <w:pPr>
                                <w:rPr>
                                  <w:lang w:val="de-DE"/>
                                </w:rPr>
                              </w:pPr>
                              <w:r>
                                <w:rPr>
                                  <w:lang w:val="de-DE"/>
                                </w:rPr>
                                <w:t>buoys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706A535B" id="Gruppieren 53" o:spid="_x0000_s1026" style="width:442.2pt;height:176.3pt;mso-position-horizontal-relative:char;mso-position-vertical-relative:line" coordsize="56141,22395"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style="position:absolute;left:7095;top:3218;width:41843;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">
                  <v:imagedata r:id="rId22" o:title=""/>
                  <v:path arrowok="t"/>
                </v:shape>
                <v:shapetype id="_x0000_t32" coordsize="21600,21600" o:spt="32" o:oned="t" path="m,l21600,21600e" filled="f">
                  <v:path arrowok="t" fillok="f" o:connecttype="none"/>
                  <o:lock v:ext="edit" shapetype="t"/>
                </v:shapetype>
                <v:shape id="Gerade Verbindung mit Pfeil 7" o:spid="_x0000_s1028" type="#_x0000_t32" style="position:absolute;left:20409;top:1243;width:6859;height:6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" strokecolor="black [3213]">
                  <v:stroke endarrow="open"/>
                </v:shape>
                <v:oval id="Ellipse 8" o:spid="_x0000_s1029" style="position:absolute;left:22896;top:7461;width:12620;height:6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" filled="f" strokecolor="white [3212]" strokeweight=".5pt">
                  <v:stroke dashstyle="dash"/>
                </v:oval>
                <v:shape id="Gerade Verbindung mit Pfeil 10" o:spid="_x0000_s1030" type="#_x0000_t32" style="position:absolute;left:44330;top:10387;width:7097;height:833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" strokecolor="red">
                  <v:stroke endarrow="open"/>
                </v:shape>
                <v:shape id="Gerade Verbindung mit Pfeil 12" o:spid="_x0000_s1031" type="#_x0000_t32" style="position:absolute;left:43964;top:13972;width:7431;height:47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" strokecolor="red">
                  <v:stroke endarrow="open"/>
                </v:shape>
                <v:shapetype id="_x0000_t202" coordsize="21600,21600" o:spt="202" path="m,l,21600r21600,l21600,xe">
                  <v:stroke joinstyle="miter"/>
                  <v:path gradientshapeok="t" o:connecttype="rect"/>
                </v:shapetype>
                <v:shape id="Textfeld 15" o:spid="_x0000_s1032" type="#_x0000_t202" style="position:absolute;left:8485;width:13210;height:24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" fillcolor="white [3201]" strokeweight=".5pt">
                  <v:textbox>
                    <w:txbxContent>
                      <w:p w14:paraId="67FDCBB0" w14:textId="77777777" w:rsidR="00C17101" w:rsidRPr="00804518" w:rsidRDefault="00C17101" w:rsidP="00926275">
                        <w:pPr>
                          <w:rPr>
                            <w:lang w:val="de-DE"/>
                          </w:rPr>
                        </w:pPr>
                        <w:r>
                          <w:rPr>
                            <w:lang w:val="de-DE"/>
                          </w:rPr>
                          <w:t>background illumination</w:t>
                        </w:r>
                      </w:p>
                    </w:txbxContent>
                  </v:textbox>
                </v:shape>
                <v:shape id="Textfeld 17" o:spid="_x0000_s1033" type="#_x0000_t202" style="position:absolute;left:51425;top:18726;width:4716;height:3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" fillcolor="white [3201]" strokeweight=".5pt">
                  <v:textbox>
                    <w:txbxContent>
                      <w:p w14:paraId="458DB5C2" w14:textId="77777777" w:rsidR="00C17101" w:rsidRDefault="00C17101" w:rsidP="00926275">
                        <w:pPr>
                          <w:rPr>
                            <w:lang w:val="de-DE"/>
                          </w:rPr>
                        </w:pPr>
                        <w:r>
                          <w:rPr>
                            <w:lang w:val="de-DE"/>
                          </w:rPr>
                          <w:t>rival</w:t>
                        </w:r>
                      </w:p>
                      <w:p w14:paraId="6882A6DF" w14:textId="77777777" w:rsidR="00C17101" w:rsidRPr="008B055C" w:rsidRDefault="00C17101" w:rsidP="00926275">
                        <w:pPr>
                          <w:rPr>
                            <w:lang w:val="de-DE"/>
                          </w:rPr>
                        </w:pPr>
                        <w:r>
                          <w:rPr>
                            <w:lang w:val="de-DE"/>
                          </w:rPr>
                          <w:t>lights</w:t>
                        </w:r>
                      </w:p>
                    </w:txbxContent>
                  </v:textbox>
                </v:shape>
                <v:shape id="Gerade Verbindung mit Pfeil 18" o:spid="_x0000_s1034" type="#_x0000_t32" style="position:absolute;left:38112;top:2487;width:2045;height:1009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" strokecolor="black [3213]">
                  <v:stroke endarrow="open"/>
                </v:shape>
                <v:oval id="Ellipse 19" o:spid="_x0000_s1035" style="position:absolute;left:36502;top:12582;width:2808;height:1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" filled="f" strokecolor="white [3212]" strokeweight=".5pt">
                  <v:stroke dashstyle="dash"/>
                </v:oval>
                <v:shape id="Textfeld 20" o:spid="_x0000_s1036" type="#_x0000_t202" style="position:absolute;left:40160;width:7227;height:24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" fillcolor="white [3201]" strokeweight=".5pt">
                  <v:textbox>
                    <w:txbxContent>
                      <w:p w14:paraId="372ADBE0" w14:textId="77777777" w:rsidR="00C17101" w:rsidRPr="00804518" w:rsidRDefault="00C17101" w:rsidP="00926275">
                        <w:pPr>
                          <w:rPr>
                            <w:lang w:val="de-DE"/>
                          </w:rPr>
                        </w:pPr>
                        <w:r>
                          <w:rPr>
                            <w:lang w:val="de-DE"/>
                          </w:rPr>
                          <w:t>leading line</w:t>
                        </w:r>
                      </w:p>
                    </w:txbxContent>
                  </v:textbox>
                </v:shape>
                <v:oval id="Ellipse 22" o:spid="_x0000_s1037" style="position:absolute;left:10314;top:14410;width:12620;height:5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" filled="f" strokecolor="white [3212]" strokeweight=".5pt">
                  <v:stroke dashstyle="dash"/>
                </v:oval>
                <v:shape id="Gerade Verbindung mit Pfeil 23" o:spid="_x0000_s1038" type="#_x0000_t32" style="position:absolute;left:4754;top:16166;width:5526;height: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" strokecolor="red">
                  <v:stroke endarrow="open"/>
                </v:shape>
                <v:shape id="Textfeld 24" o:spid="_x0000_s1039" type="#_x0000_t202" style="position:absolute;top:14776;width:4763;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KfcwgAAANsAAAAPAAAAZHJzL2Rvd25yZXYueG1sRI9BawIx&#10;FITvhf6H8ArearYi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DWAKfcwgAAANsAAAAPAAAA&#10;AAAAAAAAAAAAAAcCAABkcnMvZG93bnJldi54bWxQSwUGAAAAAAMAAwC3AAAA9gIAAAAA&#10;" fillcolor="white [3201]" strokeweight=".5pt">
                  <v:textbox>
                    <w:txbxContent>
                      <w:p w14:paraId="3759EAF7" w14:textId="77777777" w:rsidR="00C17101" w:rsidRPr="008B055C" w:rsidRDefault="00C17101" w:rsidP="00926275">
                        <w:pPr>
                          <w:rPr>
                            <w:lang w:val="de-DE"/>
                          </w:rPr>
                        </w:pPr>
                        <w:r>
                          <w:rPr>
                            <w:lang w:val="de-DE"/>
                          </w:rPr>
                          <w:t>buoys</w:t>
                        </w:r>
                      </w:p>
                    </w:txbxContent>
                  </v:textbox>
                </v:shape>
                <w10:anchorlock/>
              </v:group>
            </w:pict>
          </mc:Fallback>
        </mc:AlternateContent>
      </w:r>
    </w:p>
    <w:p w14:paraId="28D24ABF" w14:textId="77777777" w:rsidR="00926275" w:rsidRDefault="00926275" w:rsidP="00926275">
      <w:pPr>
        <w:pStyle w:val="Caption"/>
      </w:pPr>
      <w:r>
        <w:t xml:space="preserve">Figure </w:t>
      </w:r>
      <w:r>
        <w:fldChar w:fldCharType="begin"/>
      </w:r>
      <w:r>
        <w:instrText xml:space="preserve"> SEQ Figure \* ARABIC </w:instrText>
      </w:r>
      <w:r>
        <w:fldChar w:fldCharType="separate"/>
      </w:r>
      <w:r w:rsidR="00F94E18">
        <w:rPr>
          <w:noProof/>
        </w:rPr>
        <w:t>2</w:t>
      </w:r>
      <w:r>
        <w:fldChar w:fldCharType="end"/>
      </w:r>
      <w:r>
        <w:t xml:space="preserve"> Marine signal lights, background illumination and rival lights</w:t>
      </w:r>
    </w:p>
    <w:p w14:paraId="268A50BD" w14:textId="77777777" w:rsidR="00926275" w:rsidRDefault="00926275" w:rsidP="00926275"/>
    <w:p w14:paraId="234823DA" w14:textId="77777777" w:rsidR="00926275" w:rsidRDefault="00926275" w:rsidP="00926275">
      <w:pPr>
        <w:pStyle w:val="BodyText"/>
      </w:pPr>
      <w:r>
        <w:t>The influence of background illumination is covered by adjusting the minimum illuminance at the eye of the observer.</w:t>
      </w:r>
    </w:p>
    <w:p w14:paraId="42F6020E" w14:textId="114DD49F" w:rsidR="000B614D" w:rsidRDefault="00926275" w:rsidP="00926275">
      <w:pPr>
        <w:pStyle w:val="BodyText"/>
      </w:pPr>
      <w:r>
        <w:t xml:space="preserve">Rival lights are treated in this document at a later step (See Chapter </w:t>
      </w:r>
      <w:r>
        <w:fldChar w:fldCharType="begin"/>
      </w:r>
      <w:r>
        <w:instrText xml:space="preserve"> REF _Ref459800859 \r \h </w:instrText>
      </w:r>
      <w:r w:rsidR="003E6E7F">
        <w:instrText xml:space="preserve"> \* MERGEFORMAT </w:instrText>
      </w:r>
      <w:r>
        <w:fldChar w:fldCharType="separate"/>
      </w:r>
      <w:r w:rsidR="00F94E18">
        <w:t>6</w:t>
      </w:r>
      <w:r>
        <w:fldChar w:fldCharType="end"/>
      </w:r>
      <w:r>
        <w:t>).</w:t>
      </w:r>
    </w:p>
    <w:p w14:paraId="18EC1564" w14:textId="69C391BA" w:rsidR="00D063D7" w:rsidRPr="003E6E7F" w:rsidRDefault="00046BA1" w:rsidP="003E6E7F">
      <w:pPr>
        <w:pStyle w:val="BodyText"/>
      </w:pPr>
      <w:r>
        <w:t>The minimum illuminance at the eye of the observer depends on the background illumination found at the position of the l</w:t>
      </w:r>
      <w:r w:rsidR="00947EE5">
        <w:t xml:space="preserve">ight. Traditionally the values </w:t>
      </w:r>
      <w:r>
        <w:t xml:space="preserve">in </w:t>
      </w:r>
      <w:r w:rsidR="00947EE5">
        <w:fldChar w:fldCharType="begin"/>
      </w:r>
      <w:r w:rsidR="00947EE5">
        <w:instrText xml:space="preserve"> REF _Ref459806992 \h </w:instrText>
      </w:r>
      <w:r w:rsidR="003E6E7F">
        <w:instrText xml:space="preserve"> \* MERGEFORMAT </w:instrText>
      </w:r>
      <w:r w:rsidR="00947EE5">
        <w:fldChar w:fldCharType="separate"/>
      </w:r>
      <w:r w:rsidR="00F94E18">
        <w:t>Table 1</w:t>
      </w:r>
      <w:r w:rsidR="00947EE5">
        <w:fldChar w:fldCharType="end"/>
      </w:r>
      <w:r>
        <w:t xml:space="preserve"> are used to </w:t>
      </w:r>
      <w:bookmarkStart w:id="28" w:name="_Ref459625407"/>
      <w:r w:rsidR="00D063D7">
        <w:t>define the minimum illuminance.</w:t>
      </w:r>
      <w:bookmarkStart w:id="29" w:name="_Ref459806992"/>
      <w:bookmarkStart w:id="30" w:name="_Ref459625549"/>
    </w:p>
    <w:p w14:paraId="32B68802" w14:textId="58CF047D" w:rsidR="00046BA1" w:rsidRDefault="00057B84" w:rsidP="00057B84">
      <w:pPr>
        <w:pStyle w:val="Caption"/>
      </w:pPr>
      <w:bookmarkStart w:id="31" w:name="_Ref476211290"/>
      <w:r>
        <w:t xml:space="preserve">Table </w:t>
      </w:r>
      <w:r>
        <w:fldChar w:fldCharType="begin"/>
      </w:r>
      <w:r>
        <w:instrText xml:space="preserve"> SEQ Table \* ARABIC </w:instrText>
      </w:r>
      <w:r>
        <w:fldChar w:fldCharType="separate"/>
      </w:r>
      <w:r w:rsidR="00F94E18">
        <w:rPr>
          <w:noProof/>
        </w:rPr>
        <w:t>1</w:t>
      </w:r>
      <w:r>
        <w:fldChar w:fldCharType="end"/>
      </w:r>
      <w:bookmarkEnd w:id="29"/>
      <w:bookmarkEnd w:id="31"/>
      <w:r>
        <w:t xml:space="preserve"> </w:t>
      </w:r>
      <w:r w:rsidR="00046BA1">
        <w:t>Minimum illuminance at the eye of the observer</w:t>
      </w:r>
      <w:bookmarkEnd w:id="28"/>
      <w:bookmarkEnd w:id="30"/>
    </w:p>
    <w:p w14:paraId="6FA5B44A" w14:textId="77777777" w:rsidR="00057B84" w:rsidRPr="00057B84" w:rsidRDefault="00057B84" w:rsidP="00057B84"/>
    <w:tbl>
      <w:tblPr>
        <w:tblStyle w:val="TableGrid"/>
        <w:tblW w:w="9072" w:type="dxa"/>
        <w:tblInd w:w="250" w:type="dxa"/>
        <w:tblLook w:val="04A0" w:firstRow="1" w:lastRow="0" w:firstColumn="1" w:lastColumn="0" w:noHBand="0" w:noVBand="1"/>
      </w:tblPr>
      <w:tblGrid>
        <w:gridCol w:w="3969"/>
        <w:gridCol w:w="3119"/>
        <w:gridCol w:w="1984"/>
      </w:tblGrid>
      <w:tr w:rsidR="00046BA1" w14:paraId="56DE5156" w14:textId="77777777" w:rsidTr="006D2CC4">
        <w:tc>
          <w:tcPr>
            <w:tcW w:w="3969" w:type="dxa"/>
          </w:tcPr>
          <w:p w14:paraId="1F8C8487" w14:textId="77777777" w:rsidR="00046BA1" w:rsidRDefault="00046BA1" w:rsidP="006D2CC4">
            <w:pPr>
              <w:pStyle w:val="BodyText"/>
            </w:pPr>
            <w:r>
              <w:t>Background</w:t>
            </w:r>
          </w:p>
        </w:tc>
        <w:tc>
          <w:tcPr>
            <w:tcW w:w="3119" w:type="dxa"/>
          </w:tcPr>
          <w:p w14:paraId="6CC4F3AD" w14:textId="77777777" w:rsidR="00046BA1" w:rsidRDefault="00046BA1" w:rsidP="006D2CC4">
            <w:pPr>
              <w:pStyle w:val="BodyText"/>
              <w:jc w:val="center"/>
            </w:pPr>
            <w:r>
              <w:t>Relevant lights</w:t>
            </w:r>
          </w:p>
        </w:tc>
        <w:tc>
          <w:tcPr>
            <w:tcW w:w="1984" w:type="dxa"/>
          </w:tcPr>
          <w:p w14:paraId="5AC51C5F" w14:textId="77777777" w:rsidR="00046BA1" w:rsidRDefault="003507D0" w:rsidP="00780430">
            <w:pPr>
              <w:pStyle w:val="BodyText"/>
              <w:jc w:val="center"/>
            </w:pPr>
            <m:oMathPara>
              <m:oMath>
                <m:sSub>
                  <m:sSubPr>
                    <m:ctrlPr>
                      <w:rPr>
                        <w:rFonts w:ascii="Cambria Math" w:hAnsi="Cambria Math"/>
                        <w:i/>
                      </w:rPr>
                    </m:ctrlPr>
                  </m:sSubPr>
                  <m:e>
                    <m:r>
                      <w:rPr>
                        <w:rFonts w:ascii="Cambria Math" w:hAnsi="Cambria Math"/>
                      </w:rPr>
                      <m:t>E</m:t>
                    </m:r>
                  </m:e>
                  <m:sub>
                    <m:r>
                      <w:rPr>
                        <w:rFonts w:ascii="Cambria Math" w:hAnsi="Cambria Math"/>
                      </w:rPr>
                      <m:t>min</m:t>
                    </m:r>
                  </m:sub>
                </m:sSub>
              </m:oMath>
            </m:oMathPara>
          </w:p>
        </w:tc>
      </w:tr>
      <w:tr w:rsidR="00046BA1" w14:paraId="0E62F1FA" w14:textId="77777777" w:rsidTr="006D2CC4">
        <w:tc>
          <w:tcPr>
            <w:tcW w:w="3969" w:type="dxa"/>
          </w:tcPr>
          <w:p w14:paraId="29E32E81" w14:textId="77777777" w:rsidR="00046BA1" w:rsidRDefault="00046BA1" w:rsidP="006D2CC4">
            <w:pPr>
              <w:pStyle w:val="BodyText"/>
            </w:pPr>
            <w:r>
              <w:t>Lights for nighttime use</w:t>
            </w:r>
          </w:p>
        </w:tc>
        <w:tc>
          <w:tcPr>
            <w:tcW w:w="3119" w:type="dxa"/>
          </w:tcPr>
          <w:p w14:paraId="0B7BD1AD" w14:textId="77777777" w:rsidR="00046BA1" w:rsidRDefault="00046BA1" w:rsidP="006D2CC4">
            <w:pPr>
              <w:pStyle w:val="BodyText"/>
              <w:jc w:val="center"/>
            </w:pPr>
          </w:p>
        </w:tc>
        <w:tc>
          <w:tcPr>
            <w:tcW w:w="1984" w:type="dxa"/>
          </w:tcPr>
          <w:p w14:paraId="28277FEA" w14:textId="77777777" w:rsidR="00046BA1" w:rsidRPr="006B39CA" w:rsidRDefault="00046BA1" w:rsidP="00780430">
            <w:pPr>
              <w:pStyle w:val="BodyText"/>
              <w:jc w:val="center"/>
              <w:rPr>
                <w:rFonts w:ascii="Calibri" w:eastAsia="Calibri" w:hAnsi="Calibri" w:cs="Times New Roman"/>
              </w:rPr>
            </w:pPr>
          </w:p>
        </w:tc>
      </w:tr>
      <w:tr w:rsidR="00046BA1" w14:paraId="17ABF698" w14:textId="77777777" w:rsidTr="006D2CC4">
        <w:tc>
          <w:tcPr>
            <w:tcW w:w="3969" w:type="dxa"/>
          </w:tcPr>
          <w:p w14:paraId="04E9BF9E" w14:textId="77777777" w:rsidR="00046BA1" w:rsidRDefault="00046BA1" w:rsidP="006D2CC4">
            <w:pPr>
              <w:pStyle w:val="BodyText"/>
              <w:ind w:left="317"/>
            </w:pPr>
            <w:r>
              <w:t>- no background illumination</w:t>
            </w:r>
          </w:p>
        </w:tc>
        <w:tc>
          <w:tcPr>
            <w:tcW w:w="3119" w:type="dxa"/>
          </w:tcPr>
          <w:p w14:paraId="1668C1EE" w14:textId="77777777" w:rsidR="00046BA1" w:rsidRDefault="00046BA1" w:rsidP="006D2CC4">
            <w:pPr>
              <w:pStyle w:val="BodyText"/>
              <w:jc w:val="center"/>
            </w:pPr>
            <w:r>
              <w:t>all lights except leading lights</w:t>
            </w:r>
          </w:p>
        </w:tc>
        <w:tc>
          <w:tcPr>
            <w:tcW w:w="1984" w:type="dxa"/>
          </w:tcPr>
          <w:p w14:paraId="4BE47D69" w14:textId="77777777" w:rsidR="00046BA1" w:rsidRDefault="00046BA1" w:rsidP="00780430">
            <w:pPr>
              <w:pStyle w:val="BodyText"/>
              <w:jc w:val="cente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m:oMathPara>
          </w:p>
        </w:tc>
      </w:tr>
      <w:tr w:rsidR="00046BA1" w14:paraId="3E78A51B" w14:textId="77777777" w:rsidTr="006D2CC4">
        <w:tc>
          <w:tcPr>
            <w:tcW w:w="3969" w:type="dxa"/>
          </w:tcPr>
          <w:p w14:paraId="3B1FE9B4" w14:textId="77777777" w:rsidR="00046BA1" w:rsidRDefault="00046BA1" w:rsidP="006D2CC4">
            <w:pPr>
              <w:pStyle w:val="BodyText"/>
              <w:ind w:left="317"/>
            </w:pPr>
            <w:r>
              <w:t>- no background illumination</w:t>
            </w:r>
          </w:p>
        </w:tc>
        <w:tc>
          <w:tcPr>
            <w:tcW w:w="3119" w:type="dxa"/>
          </w:tcPr>
          <w:p w14:paraId="525578FA" w14:textId="77777777" w:rsidR="00046BA1" w:rsidRDefault="00046BA1" w:rsidP="006D2CC4">
            <w:pPr>
              <w:pStyle w:val="BodyText"/>
              <w:jc w:val="center"/>
            </w:pPr>
            <w:r>
              <w:t>leading lights</w:t>
            </w:r>
          </w:p>
        </w:tc>
        <w:tc>
          <w:tcPr>
            <w:tcW w:w="1984" w:type="dxa"/>
          </w:tcPr>
          <w:p w14:paraId="340EFFD0" w14:textId="77777777" w:rsidR="00046BA1" w:rsidRDefault="003507D0" w:rsidP="00780430">
            <w:pPr>
              <w:pStyle w:val="BodyText"/>
              <w:jc w:val="center"/>
            </w:pPr>
            <m:oMathPara>
              <m:oMath>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m:oMathPara>
          </w:p>
        </w:tc>
      </w:tr>
      <w:tr w:rsidR="00046BA1" w14:paraId="7152378D" w14:textId="77777777" w:rsidTr="006D2CC4">
        <w:tc>
          <w:tcPr>
            <w:tcW w:w="3969" w:type="dxa"/>
          </w:tcPr>
          <w:p w14:paraId="3562CEC8" w14:textId="74B2F99B" w:rsidR="00046BA1" w:rsidRDefault="00046BA1" w:rsidP="00D063D7">
            <w:pPr>
              <w:pStyle w:val="BodyText"/>
              <w:ind w:left="317"/>
            </w:pPr>
            <w:r>
              <w:t>- minor background illumination</w:t>
            </w:r>
          </w:p>
        </w:tc>
        <w:tc>
          <w:tcPr>
            <w:tcW w:w="3119" w:type="dxa"/>
          </w:tcPr>
          <w:p w14:paraId="2AA39D8F" w14:textId="77777777" w:rsidR="00046BA1" w:rsidRDefault="00046BA1" w:rsidP="006D2CC4">
            <w:pPr>
              <w:pStyle w:val="BodyText"/>
              <w:jc w:val="center"/>
            </w:pPr>
            <w:r>
              <w:t>all lights</w:t>
            </w:r>
          </w:p>
        </w:tc>
        <w:tc>
          <w:tcPr>
            <w:tcW w:w="1984" w:type="dxa"/>
          </w:tcPr>
          <w:p w14:paraId="61E034B0" w14:textId="111EAF70" w:rsidR="00053E4A" w:rsidRPr="00D063D7" w:rsidRDefault="00046BA1" w:rsidP="00780430">
            <w:pPr>
              <w:pStyle w:val="BodyText"/>
              <w:jc w:val="center"/>
              <w:rPr>
                <w:rFonts w:eastAsiaTheme="minorEastAsia"/>
              </w:rP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m:oMathPara>
          </w:p>
        </w:tc>
      </w:tr>
      <w:tr w:rsidR="00046BA1" w14:paraId="5ADDF5F7" w14:textId="77777777" w:rsidTr="006D2CC4">
        <w:tc>
          <w:tcPr>
            <w:tcW w:w="3969" w:type="dxa"/>
          </w:tcPr>
          <w:p w14:paraId="7A2A0079" w14:textId="01FC6796" w:rsidR="00053E4A" w:rsidRDefault="00046BA1" w:rsidP="00D063D7">
            <w:pPr>
              <w:pStyle w:val="BodyText"/>
              <w:ind w:left="317"/>
            </w:pPr>
            <w:r>
              <w:lastRenderedPageBreak/>
              <w:t>- substantial background illumination</w:t>
            </w:r>
          </w:p>
        </w:tc>
        <w:tc>
          <w:tcPr>
            <w:tcW w:w="3119" w:type="dxa"/>
          </w:tcPr>
          <w:p w14:paraId="38612382" w14:textId="77777777" w:rsidR="00046BA1" w:rsidRDefault="00046BA1" w:rsidP="006D2CC4">
            <w:pPr>
              <w:pStyle w:val="BodyText"/>
              <w:jc w:val="center"/>
            </w:pPr>
            <w:r>
              <w:t>all lights</w:t>
            </w:r>
          </w:p>
        </w:tc>
        <w:tc>
          <w:tcPr>
            <w:tcW w:w="1984" w:type="dxa"/>
          </w:tcPr>
          <w:p w14:paraId="019C0E51" w14:textId="77777777" w:rsidR="00046BA1" w:rsidRDefault="00046BA1" w:rsidP="00780430">
            <w:pPr>
              <w:pStyle w:val="BodyText"/>
              <w:jc w:val="cente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lx</m:t>
                </m:r>
              </m:oMath>
            </m:oMathPara>
          </w:p>
        </w:tc>
      </w:tr>
      <w:tr w:rsidR="00046BA1" w14:paraId="5C4EBD35" w14:textId="77777777" w:rsidTr="006D2CC4">
        <w:tc>
          <w:tcPr>
            <w:tcW w:w="3969" w:type="dxa"/>
          </w:tcPr>
          <w:p w14:paraId="1031FBF2" w14:textId="77777777" w:rsidR="00046BA1" w:rsidRDefault="00046BA1" w:rsidP="006D2CC4">
            <w:pPr>
              <w:pStyle w:val="BodyText"/>
            </w:pPr>
            <w:r>
              <w:t>Lights for daytime use</w:t>
            </w:r>
          </w:p>
        </w:tc>
        <w:tc>
          <w:tcPr>
            <w:tcW w:w="3119" w:type="dxa"/>
          </w:tcPr>
          <w:p w14:paraId="689B317A" w14:textId="77777777" w:rsidR="00046BA1" w:rsidRDefault="00046BA1" w:rsidP="006D2CC4">
            <w:pPr>
              <w:pStyle w:val="BodyText"/>
              <w:jc w:val="center"/>
            </w:pPr>
            <w:r>
              <w:t>all lights</w:t>
            </w:r>
          </w:p>
        </w:tc>
        <w:tc>
          <w:tcPr>
            <w:tcW w:w="1984" w:type="dxa"/>
          </w:tcPr>
          <w:p w14:paraId="24C608DD" w14:textId="77777777" w:rsidR="00046BA1" w:rsidRDefault="003507D0" w:rsidP="00780430">
            <w:pPr>
              <w:pStyle w:val="BodyText"/>
              <w:jc w:val="center"/>
            </w:pPr>
            <m:oMathPara>
              <m:oMath>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lx</m:t>
                </m:r>
              </m:oMath>
            </m:oMathPara>
          </w:p>
        </w:tc>
      </w:tr>
    </w:tbl>
    <w:p w14:paraId="025A3FF6" w14:textId="77777777" w:rsidR="00780430" w:rsidRDefault="00780430" w:rsidP="00046BA1">
      <w:pPr>
        <w:pStyle w:val="BodyText"/>
      </w:pPr>
    </w:p>
    <w:p w14:paraId="26ED64F4" w14:textId="77777777" w:rsidR="00046BA1" w:rsidRDefault="00046BA1" w:rsidP="00046BA1">
      <w:pPr>
        <w:pStyle w:val="BodyText"/>
      </w:pPr>
      <w:r>
        <w:t xml:space="preserve">Although it is still acceptable to use the table, there are two aspects, which </w:t>
      </w:r>
      <w:bookmarkStart w:id="32" w:name="_Toc459362139"/>
      <w:bookmarkEnd w:id="32"/>
      <w:r>
        <w:t>may require a more detailed investigation.</w:t>
      </w:r>
    </w:p>
    <w:p w14:paraId="7C469DBC" w14:textId="77777777" w:rsidR="00046BA1" w:rsidRDefault="00046BA1" w:rsidP="00046BA1">
      <w:pPr>
        <w:pStyle w:val="Bullet1"/>
      </w:pPr>
      <w:r>
        <w:t>The definition of the background is not based on physical quantities and cannot be measured. It is only based on the estimation of an observer (mariner).</w:t>
      </w:r>
    </w:p>
    <w:p w14:paraId="3C1E1EDF" w14:textId="156772D1" w:rsidR="00046BA1" w:rsidRDefault="00046BA1" w:rsidP="00046BA1">
      <w:pPr>
        <w:pStyle w:val="Bullet1"/>
      </w:pPr>
      <w:r>
        <w:t>The ratio between the different values for the illuminance is 10 and therefore the minimum luminous intensity may increase by a factor 10 or 100, when it is assumed to have background illumination. This may lead to very intense and expensive lights. This can be solved by</w:t>
      </w:r>
      <w:del w:id="33" w:author="Noname" w:date="2017-03-30T12:30:00Z">
        <w:r w:rsidDel="001913E7">
          <w:delText xml:space="preserve"> introducing intermediate steps</w:delText>
        </w:r>
      </w:del>
      <w:ins w:id="34" w:author="Noname" w:date="2017-03-30T12:30:00Z">
        <w:r w:rsidR="001913E7">
          <w:t>using the equation 6</w:t>
        </w:r>
      </w:ins>
      <w:r>
        <w:t>.</w:t>
      </w:r>
    </w:p>
    <w:p w14:paraId="6A93284D" w14:textId="52EA1E75" w:rsidR="00046BA1" w:rsidRDefault="00473125" w:rsidP="003E6E7F">
      <w:pPr>
        <w:pStyle w:val="BodyText"/>
      </w:pPr>
      <w:r>
        <w:t xml:space="preserve">A </w:t>
      </w:r>
      <w:r w:rsidR="001971BC">
        <w:t xml:space="preserve">formula for the calculation of the required illuminance as a function of the background luminance has already been used for many years. </w:t>
      </w:r>
      <w:r w:rsidR="007A6718">
        <w:t>I</w:t>
      </w:r>
      <w:r w:rsidR="001971BC">
        <w:t xml:space="preserve">ts </w:t>
      </w:r>
      <w:r w:rsidR="00057B84">
        <w:t>main purpose was for daytime lights only. However the values of the formula fit very well to the existing</w:t>
      </w:r>
      <w:r w:rsidR="001971BC">
        <w:t xml:space="preserve"> </w:t>
      </w:r>
      <w:r w:rsidR="00057B84">
        <w:t>values</w:t>
      </w:r>
      <w:ins w:id="35" w:author="Noname" w:date="2017-03-30T12:27:00Z">
        <w:r w:rsidR="001913E7">
          <w:t>,</w:t>
        </w:r>
      </w:ins>
      <w:r w:rsidR="00057B84">
        <w:t xml:space="preserve"> </w:t>
      </w:r>
      <w:del w:id="36" w:author="Noname" w:date="2017-03-30T12:27:00Z">
        <w:r w:rsidR="007A6718" w:rsidDel="001913E7">
          <w:delText>from</w:delText>
        </w:r>
        <w:r w:rsidR="00057B84" w:rsidDel="001913E7">
          <w:delText xml:space="preserve">, </w:delText>
        </w:r>
      </w:del>
      <w:r w:rsidR="00057B84">
        <w:t>so it can be interpreted as an interpolation of these values.</w:t>
      </w:r>
    </w:p>
    <w:p w14:paraId="25A86B38" w14:textId="77C9D602" w:rsidR="00053D9E" w:rsidRDefault="00053D9E" w:rsidP="00053D9E">
      <w:pPr>
        <w:pStyle w:val="Caption"/>
      </w:pPr>
      <w:bookmarkStart w:id="37" w:name="_Ref459807795"/>
      <w:bookmarkStart w:id="38" w:name="_Toc476205561"/>
      <w:r>
        <w:t xml:space="preserve">Equation </w:t>
      </w:r>
      <w:r>
        <w:fldChar w:fldCharType="begin"/>
      </w:r>
      <w:r>
        <w:instrText xml:space="preserve"> SEQ Equation \* ARABIC </w:instrText>
      </w:r>
      <w:r>
        <w:fldChar w:fldCharType="separate"/>
      </w:r>
      <w:r w:rsidR="00F94E18">
        <w:rPr>
          <w:noProof/>
        </w:rPr>
        <w:t>6</w:t>
      </w:r>
      <w:r>
        <w:fldChar w:fldCharType="end"/>
      </w:r>
      <w:bookmarkEnd w:id="37"/>
      <w:r>
        <w:t xml:space="preserve"> </w:t>
      </w:r>
      <m:oMath>
        <m:sSub>
          <m:sSubPr>
            <m:ctrlPr>
              <w:rPr>
                <w:rFonts w:ascii="Cambria Math" w:hAnsi="Cambria Math"/>
              </w:rPr>
            </m:ctrlPr>
          </m:sSubPr>
          <m:e>
            <m:r>
              <m:rPr>
                <m:sty m:val="bi"/>
              </m:rPr>
              <w:rPr>
                <w:rFonts w:ascii="Cambria Math" w:hAnsi="Cambria Math"/>
              </w:rPr>
              <m:t>E</m:t>
            </m:r>
          </m:e>
          <m:sub>
            <m:r>
              <m:rPr>
                <m:sty m:val="bi"/>
              </m:rPr>
              <w:rPr>
                <w:rFonts w:ascii="Cambria Math" w:hAnsi="Cambria Math"/>
              </w:rPr>
              <m:t>min</m:t>
            </m:r>
          </m:sub>
        </m:sSub>
      </m:oMath>
      <w:r w:rsidR="00F744D2">
        <w:rPr>
          <w:rFonts w:eastAsiaTheme="minorEastAsia"/>
        </w:rPr>
        <w:t xml:space="preserve"> </w:t>
      </w:r>
      <w:r>
        <w:rPr>
          <w:rFonts w:eastAsiaTheme="minorEastAsia"/>
        </w:rPr>
        <w:t>as a function background luminance</w:t>
      </w:r>
      <w:bookmarkEnd w:id="38"/>
    </w:p>
    <w:p w14:paraId="22865952" w14:textId="66039F68" w:rsidR="00057B84" w:rsidRPr="00057B84" w:rsidRDefault="003507D0" w:rsidP="00046BA1">
      <w:pPr>
        <w:pStyle w:val="BodyText"/>
      </w:pPr>
      <m:oMathPara>
        <m:oMathParaPr>
          <m:jc m:val="center"/>
        </m:oMathParaPr>
        <m:oMath>
          <m:sSub>
            <m:sSubPr>
              <m:ctrlPr>
                <w:rPr>
                  <w:rFonts w:ascii="Cambria Math" w:hAnsi="Cambria Math"/>
                  <w:i/>
                </w:rPr>
              </m:ctrlPr>
            </m:sSubPr>
            <m:e>
              <m:r>
                <w:rPr>
                  <w:rFonts w:ascii="Cambria Math" w:hAnsi="Cambria Math"/>
                </w:rPr>
                <m:t>E</m:t>
              </m:r>
            </m:e>
            <m:sub>
              <m:r>
                <w:rPr>
                  <w:rFonts w:ascii="Cambria Math" w:hAnsi="Cambria Math"/>
                </w:rPr>
                <m:t>min</m:t>
              </m:r>
            </m:sub>
          </m:sSub>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bgr</m:t>
                  </m:r>
                </m:sub>
              </m:sSub>
            </m:e>
          </m:d>
          <m:r>
            <w:rPr>
              <w:rFonts w:ascii="Cambria Math" w:eastAsiaTheme="minorEastAsia" w:hAnsi="Cambria Math"/>
            </w:rPr>
            <m:t>=0,242*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-6</m:t>
              </m:r>
            </m:sup>
          </m:sSup>
          <m:r>
            <w:rPr>
              <w:rFonts w:ascii="Cambria Math" w:eastAsiaTheme="minorEastAsia" w:hAnsi="Cambria Math"/>
            </w:rPr>
            <m:t>lx*</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rad>
                    <m:radPr>
                      <m:degHide m:val="1"/>
                      <m:ctrlPr>
                        <w:rPr>
                          <w:rFonts w:ascii="Cambria Math" w:eastAsiaTheme="minorEastAsia" w:hAnsi="Cambria Math"/>
                          <w:i/>
                        </w:rPr>
                      </m:ctrlPr>
                    </m:radPr>
                    <m:deg/>
                    <m:e>
                      <m:r>
                        <w:rPr>
                          <w:rFonts w:ascii="Cambria Math" w:eastAsiaTheme="minorEastAsia" w:hAnsi="Cambria Math"/>
                        </w:rPr>
                        <m:t>0.4*</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bgr</m:t>
                              </m:r>
                            </m:sub>
                          </m:sSub>
                        </m:num>
                        <m:den>
                          <m:r>
                            <w:rPr>
                              <w:rFonts w:ascii="Cambria Math" w:eastAsiaTheme="minorEastAsia" w:hAnsi="Cambria Math"/>
                            </w:rPr>
                            <m:t>1cd/</m:t>
                          </m:r>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2</m:t>
                              </m:r>
                            </m:sup>
                          </m:sSup>
                        </m:den>
                      </m:f>
                    </m:e>
                  </m:rad>
                </m:e>
              </m:d>
            </m:e>
            <m:sup>
              <m:r>
                <w:rPr>
                  <w:rFonts w:ascii="Cambria Math" w:eastAsiaTheme="minorEastAsia" w:hAnsi="Cambria Math"/>
                </w:rPr>
                <m:t>2</m:t>
              </m:r>
            </m:sup>
          </m:sSup>
        </m:oMath>
      </m:oMathPara>
    </w:p>
    <w:p w14:paraId="5B96449D" w14:textId="4253E8F5" w:rsidR="00057B84" w:rsidRDefault="00057B84" w:rsidP="00046BA1">
      <w:pPr>
        <w:pStyle w:val="BodyText"/>
      </w:pPr>
      <w:r>
        <w:t>Where:</w:t>
      </w:r>
    </w:p>
    <w:p w14:paraId="486413AE" w14:textId="21CCF63D" w:rsidR="00057B84" w:rsidRDefault="003507D0" w:rsidP="00046BA1">
      <w:pPr>
        <w:pStyle w:val="BodyText"/>
        <w:rPr>
          <w:rFonts w:eastAsiaTheme="minorEastAsia"/>
        </w:rPr>
      </w:pPr>
      <m:oMath>
        <m:sSub>
          <m:sSubPr>
            <m:ctrlPr>
              <w:rPr>
                <w:rFonts w:ascii="Cambria Math" w:hAnsi="Cambria Math"/>
                <w:i/>
              </w:rPr>
            </m:ctrlPr>
          </m:sSubPr>
          <m:e>
            <m:r>
              <w:rPr>
                <w:rFonts w:ascii="Cambria Math" w:hAnsi="Cambria Math"/>
              </w:rPr>
              <m:t>L</m:t>
            </m:r>
          </m:e>
          <m:sub>
            <m:r>
              <w:rPr>
                <w:rFonts w:ascii="Cambria Math" w:hAnsi="Cambria Math"/>
              </w:rPr>
              <m:t>bgr</m:t>
            </m:r>
          </m:sub>
        </m:sSub>
      </m:oMath>
      <w:r w:rsidR="00057B84">
        <w:rPr>
          <w:rFonts w:eastAsiaTheme="minorEastAsia"/>
        </w:rPr>
        <w:tab/>
      </w:r>
      <w:r w:rsidR="00057B84">
        <w:rPr>
          <w:rFonts w:eastAsiaTheme="minorEastAsia"/>
        </w:rPr>
        <w:tab/>
        <w:t>is the background illuminance near the light</w:t>
      </w:r>
      <w:r w:rsidR="00D663A4">
        <w:rPr>
          <w:rFonts w:eastAsiaTheme="minorEastAsia"/>
        </w:rPr>
        <w:t xml:space="preserve"> in </w:t>
      </w:r>
      <m:oMath>
        <m:d>
          <m:dPr>
            <m:begChr m:val="["/>
            <m:endChr m:val="]"/>
            <m:ctrlPr>
              <w:rPr>
                <w:rFonts w:ascii="Cambria Math" w:eastAsiaTheme="minorEastAsia" w:hAnsi="Cambria Math"/>
                <w:i/>
              </w:rPr>
            </m:ctrlPr>
          </m:dPr>
          <m:e>
            <m:f>
              <m:fPr>
                <m:type m:val="lin"/>
                <m:ctrlPr>
                  <w:rPr>
                    <w:rFonts w:ascii="Cambria Math" w:eastAsiaTheme="minorEastAsia" w:hAnsi="Cambria Math"/>
                    <w:i/>
                  </w:rPr>
                </m:ctrlPr>
              </m:fPr>
              <m:num>
                <m:r>
                  <w:rPr>
                    <w:rFonts w:ascii="Cambria Math" w:eastAsiaTheme="minorEastAsia" w:hAnsi="Cambria Math"/>
                  </w:rPr>
                  <m:t>cd</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2</m:t>
                    </m:r>
                  </m:sup>
                </m:sSup>
              </m:den>
            </m:f>
          </m:e>
        </m:d>
      </m:oMath>
    </w:p>
    <w:p w14:paraId="784346DB" w14:textId="48023B1D" w:rsidR="0054657B" w:rsidRDefault="0054657B" w:rsidP="00046BA1">
      <w:pPr>
        <w:pStyle w:val="BodyText"/>
        <w:rPr>
          <w:rFonts w:eastAsiaTheme="minorEastAsia"/>
        </w:rPr>
      </w:pPr>
      <w:r w:rsidRPr="0054657B">
        <w:rPr>
          <w:rFonts w:eastAsiaTheme="minorEastAsia"/>
          <w:highlight w:val="yellow"/>
        </w:rPr>
        <w:t>INSERT REFERENCE</w:t>
      </w:r>
    </w:p>
    <w:p w14:paraId="27057348" w14:textId="5D11E4B6" w:rsidR="00053D9E" w:rsidRPr="0028486A" w:rsidRDefault="00053D9E" w:rsidP="00046BA1">
      <w:pPr>
        <w:pStyle w:val="BodyText"/>
        <w:rPr>
          <w:rFonts w:eastAsiaTheme="minorEastAsia"/>
          <w:u w:val="single"/>
        </w:rPr>
      </w:pPr>
      <w:r w:rsidRPr="0028486A">
        <w:rPr>
          <w:rFonts w:eastAsiaTheme="minorEastAsia"/>
          <w:u w:val="single"/>
        </w:rPr>
        <w:t>Remark:</w:t>
      </w:r>
    </w:p>
    <w:p w14:paraId="4A07B1A4" w14:textId="31EA1134" w:rsidR="00046BA1" w:rsidRDefault="00053D9E" w:rsidP="00046BA1">
      <w:pPr>
        <w:pStyle w:val="BodyText"/>
        <w:rPr>
          <w:rFonts w:eastAsiaTheme="minorEastAsia"/>
        </w:rPr>
      </w:pPr>
      <w:r>
        <w:t xml:space="preserve">There is a difference about 20% when the value is calculated from </w:t>
      </w:r>
      <w:r>
        <w:fldChar w:fldCharType="begin"/>
      </w:r>
      <w:r>
        <w:instrText xml:space="preserve"> REF _Ref459807795 \h </w:instrText>
      </w:r>
      <w:r w:rsidR="003E6E7F">
        <w:instrText xml:space="preserve"> \* MERGEFORMAT </w:instrText>
      </w:r>
      <w:r>
        <w:fldChar w:fldCharType="separate"/>
      </w:r>
      <w:r w:rsidR="00F94E18">
        <w:t xml:space="preserve">Equation </w:t>
      </w:r>
      <w:r w:rsidR="00F94E18">
        <w:rPr>
          <w:noProof/>
        </w:rPr>
        <w:t>6</w:t>
      </w:r>
      <w:r>
        <w:fldChar w:fldCharType="end"/>
      </w:r>
      <w:r>
        <w:t xml:space="preserve"> with </w:t>
      </w:r>
      <m:oMath>
        <m:sSub>
          <m:sSubPr>
            <m:ctrlPr>
              <w:rPr>
                <w:rFonts w:ascii="Cambria Math" w:hAnsi="Cambria Math"/>
                <w:i/>
              </w:rPr>
            </m:ctrlPr>
          </m:sSubPr>
          <m:e>
            <m:r>
              <w:rPr>
                <w:rFonts w:ascii="Cambria Math" w:hAnsi="Cambria Math"/>
              </w:rPr>
              <m:t>L</m:t>
            </m:r>
          </m:e>
          <m:sub>
            <m:r>
              <w:rPr>
                <w:rFonts w:ascii="Cambria Math" w:hAnsi="Cambria Math"/>
              </w:rPr>
              <m:t>bgr</m:t>
            </m:r>
          </m:sub>
        </m:sSub>
        <m:r>
          <w:rPr>
            <w:rFonts w:ascii="Cambria Math" w:hAnsi="Cambria Math"/>
          </w:rPr>
          <m:t>=0</m:t>
        </m:r>
      </m:oMath>
      <w:r>
        <w:t xml:space="preserve"> or drawn from</w:t>
      </w:r>
      <w:r w:rsidR="00F54C0D">
        <w:t xml:space="preserve"> </w:t>
      </w:r>
      <w:r w:rsidR="00F54C0D">
        <w:fldChar w:fldCharType="begin"/>
      </w:r>
      <w:r w:rsidR="00F54C0D">
        <w:instrText xml:space="preserve"> REF _Ref476211290 \h </w:instrText>
      </w:r>
      <w:r w:rsidR="00F54C0D">
        <w:fldChar w:fldCharType="separate"/>
      </w:r>
      <w:r w:rsidR="00F54C0D">
        <w:t xml:space="preserve">Table </w:t>
      </w:r>
      <w:r w:rsidR="00F54C0D">
        <w:rPr>
          <w:noProof/>
        </w:rPr>
        <w:t>1</w:t>
      </w:r>
      <w:r w:rsidR="00F54C0D">
        <w:fldChar w:fldCharType="end"/>
      </w:r>
      <w:r>
        <w:t xml:space="preserve">. It is suggested that with no background illumination the value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r w:rsidR="00F54C0D">
        <w:t xml:space="preserve"> </w:t>
      </w:r>
      <w:r>
        <w:t>is used and if background illumination is considered and can be measured (</w:t>
      </w:r>
      <m:oMath>
        <m:sSub>
          <m:sSubPr>
            <m:ctrlPr>
              <w:rPr>
                <w:rFonts w:ascii="Cambria Math" w:hAnsi="Cambria Math"/>
                <w:i/>
              </w:rPr>
            </m:ctrlPr>
          </m:sSubPr>
          <m:e>
            <m:r>
              <w:rPr>
                <w:rFonts w:ascii="Cambria Math" w:hAnsi="Cambria Math"/>
              </w:rPr>
              <m:t>L</m:t>
            </m:r>
          </m:e>
          <m:sub>
            <m:r>
              <w:rPr>
                <w:rFonts w:ascii="Cambria Math" w:hAnsi="Cambria Math"/>
              </w:rPr>
              <m:t>bgr</m:t>
            </m:r>
          </m:sub>
        </m:sSub>
        <m:r>
          <w:rPr>
            <w:rFonts w:ascii="Cambria Math" w:hAnsi="Cambria Math"/>
          </w:rPr>
          <m:t>&gt;0</m:t>
        </m:r>
      </m:oMath>
      <w:r>
        <w:t xml:space="preserve">) </w:t>
      </w:r>
      <w:r>
        <w:rPr>
          <w:rFonts w:eastAsiaTheme="minorEastAsia"/>
        </w:rPr>
        <w:fldChar w:fldCharType="begin"/>
      </w:r>
      <w:r>
        <w:rPr>
          <w:rFonts w:eastAsiaTheme="minorEastAsia"/>
        </w:rPr>
        <w:instrText xml:space="preserve"> REF _Ref459807795 \h </w:instrText>
      </w:r>
      <w:r>
        <w:rPr>
          <w:rFonts w:eastAsiaTheme="minorEastAsia"/>
        </w:rPr>
      </w:r>
      <w:r>
        <w:rPr>
          <w:rFonts w:eastAsiaTheme="minorEastAsia"/>
        </w:rPr>
        <w:fldChar w:fldCharType="separate"/>
      </w:r>
      <w:r w:rsidR="00F94E18">
        <w:t xml:space="preserve">Equation </w:t>
      </w:r>
      <w:r w:rsidR="00F94E18">
        <w:rPr>
          <w:noProof/>
        </w:rPr>
        <w:t>6</w:t>
      </w:r>
      <w:r>
        <w:rPr>
          <w:rFonts w:eastAsiaTheme="minorEastAsia"/>
        </w:rPr>
        <w:fldChar w:fldCharType="end"/>
      </w:r>
      <w:r>
        <w:rPr>
          <w:rFonts w:eastAsiaTheme="minorEastAsia"/>
        </w:rPr>
        <w:t>.</w:t>
      </w:r>
      <w:ins w:id="39" w:author="Noname" w:date="2017-03-30T12:31:00Z">
        <w:r w:rsidR="001913E7">
          <w:rPr>
            <w:rFonts w:eastAsiaTheme="minorEastAsia"/>
          </w:rPr>
          <w:t xml:space="preserve"> If the illumination cannot be </w:t>
        </w:r>
      </w:ins>
      <w:ins w:id="40" w:author="Noname" w:date="2017-03-30T12:32:00Z">
        <w:r w:rsidR="001913E7">
          <w:rPr>
            <w:rFonts w:eastAsiaTheme="minorEastAsia"/>
          </w:rPr>
          <w:t>mea</w:t>
        </w:r>
      </w:ins>
      <w:ins w:id="41" w:author="Noname" w:date="2017-03-30T12:31:00Z">
        <w:r w:rsidR="001913E7">
          <w:rPr>
            <w:rFonts w:eastAsiaTheme="minorEastAsia"/>
          </w:rPr>
          <w:t>sured the values of table 1 should be used.</w:t>
        </w:r>
      </w:ins>
    </w:p>
    <w:p w14:paraId="5ABA5705" w14:textId="636A3F0B" w:rsidR="0028486A" w:rsidRPr="00F54C0D" w:rsidRDefault="0028486A" w:rsidP="00F54C0D">
      <w:pPr>
        <w:pStyle w:val="Heading2"/>
        <w:rPr>
          <w:rFonts w:eastAsiaTheme="minorEastAsia"/>
        </w:rPr>
      </w:pPr>
      <w:bookmarkStart w:id="42" w:name="_Toc476211498"/>
      <w:r w:rsidRPr="00F54C0D">
        <w:rPr>
          <w:rFonts w:eastAsiaTheme="minorEastAsia"/>
        </w:rPr>
        <w:t>Me</w:t>
      </w:r>
      <w:r w:rsidR="007F2C8B">
        <w:rPr>
          <w:rFonts w:eastAsiaTheme="minorEastAsia"/>
        </w:rPr>
        <w:t xml:space="preserve">asuring background </w:t>
      </w:r>
      <w:r w:rsidR="00F54C0D">
        <w:rPr>
          <w:rFonts w:eastAsiaTheme="minorEastAsia"/>
        </w:rPr>
        <w:t>luminance</w:t>
      </w:r>
      <w:bookmarkEnd w:id="42"/>
    </w:p>
    <w:p w14:paraId="63640ACE" w14:textId="77F2A65D" w:rsidR="00053D9E" w:rsidRPr="00053D9E" w:rsidRDefault="00384A28" w:rsidP="00046BA1">
      <w:pPr>
        <w:pStyle w:val="BodyText"/>
        <w:rPr>
          <w:rFonts w:eastAsiaTheme="minorEastAsia"/>
        </w:rPr>
      </w:pPr>
      <w:r>
        <w:rPr>
          <w:rFonts w:eastAsiaTheme="minorEastAsia"/>
        </w:rPr>
        <w:t xml:space="preserve">The background luminance can be measured with a luminance meter. A luminance meter has an ocular where the object to be measured is marked by a circular reticle. The </w:t>
      </w:r>
      <w:r w:rsidR="00044B42">
        <w:rPr>
          <w:rFonts w:eastAsiaTheme="minorEastAsia"/>
        </w:rPr>
        <w:t>luminance of the surface inside the reticle is measured.</w:t>
      </w:r>
    </w:p>
    <w:p w14:paraId="38DBF4E3" w14:textId="31C64AC5" w:rsidR="00044B42" w:rsidRDefault="00A427DD" w:rsidP="009111D8">
      <w:pPr>
        <w:pStyle w:val="BodyText"/>
        <w:jc w:val="center"/>
      </w:pPr>
      <w:r>
        <w:rPr>
          <w:noProof/>
          <w:lang w:val="en-IE" w:eastAsia="en-IE"/>
        </w:rPr>
        <mc:AlternateContent>
          <mc:Choice Requires="wpg">
            <w:drawing>
              <wp:inline distT="0" distB="0" distL="0" distR="0" wp14:anchorId="708927D5" wp14:editId="09498481">
                <wp:extent cx="5040000" cy="1551600"/>
                <wp:effectExtent l="0" t="0" r="8255" b="0"/>
                <wp:docPr id="30" name="Gruppieren 30"/>
                <wp:cNvGraphicFramePr/>
                <a:graphic xmlns:a="http://schemas.openxmlformats.org/drawingml/2006/main">
                  <a:graphicData uri="http://schemas.microsoft.com/office/word/2010/wordprocessingGroup">
                    <wpg:wgp>
                      <wpg:cNvGrpSpPr/>
                      <wpg:grpSpPr>
                        <a:xfrm>
                          <a:off x="0" y="0"/>
                          <a:ext cx="5040000" cy="1551600"/>
                          <a:chOff x="0" y="0"/>
                          <a:chExt cx="5041127" cy="1550505"/>
                        </a:xfrm>
                      </wpg:grpSpPr>
                      <pic:pic xmlns:pic="http://schemas.openxmlformats.org/drawingml/2006/picture">
                        <pic:nvPicPr>
                          <pic:cNvPr id="3" name="Grafik 3"/>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41127" cy="1550505"/>
                          </a:xfrm>
                          <a:prstGeom prst="rect">
                            <a:avLst/>
                          </a:prstGeom>
                          <a:noFill/>
                          <a:ln>
                            <a:noFill/>
                          </a:ln>
                        </pic:spPr>
                      </pic:pic>
                      <wps:wsp>
                        <wps:cNvPr id="9" name="Ellipse 9"/>
                        <wps:cNvSpPr/>
                        <wps:spPr>
                          <a:xfrm>
                            <a:off x="2083242" y="564543"/>
                            <a:ext cx="182880" cy="182880"/>
                          </a:xfrm>
                          <a:prstGeom prst="ellipse">
                            <a:avLst/>
                          </a:prstGeom>
                          <a:noFill/>
                          <a:ln w="6350">
                            <a:solidFill>
                              <a:schemeClr val="bg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Textfeld 26"/>
                        <wps:cNvSpPr txBox="1"/>
                        <wps:spPr>
                          <a:xfrm>
                            <a:off x="1065475" y="214685"/>
                            <a:ext cx="603691" cy="3101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A9D9B1" w14:textId="19EC1FC3" w:rsidR="00C17101" w:rsidRPr="00044B42" w:rsidRDefault="00C17101">
                              <w:pPr>
                                <w:rPr>
                                  <w:color w:val="FFFFFF" w:themeColor="background1"/>
                                  <w:sz w:val="22"/>
                                  <w:lang w:val="de-DE"/>
                                </w:rPr>
                              </w:pPr>
                              <w:r w:rsidRPr="00044B42">
                                <w:rPr>
                                  <w:color w:val="FFFFFF" w:themeColor="background1"/>
                                  <w:sz w:val="22"/>
                                  <w:lang w:val="de-DE"/>
                                </w:rPr>
                                <w:t>reticle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Gerade Verbindung 27"/>
                        <wps:cNvCnPr/>
                        <wps:spPr>
                          <a:xfrm>
                            <a:off x="1614115" y="429371"/>
                            <a:ext cx="469127" cy="190831"/>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8" name="Textfeld 28"/>
                        <wps:cNvSpPr txBox="1"/>
                        <wps:spPr>
                          <a:xfrm>
                            <a:off x="1892410" y="906449"/>
                            <a:ext cx="882595"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6541E3" w14:textId="6ED0743C" w:rsidR="00C17101" w:rsidRPr="00044B42" w:rsidRDefault="00C17101" w:rsidP="00044B42">
                              <w:pPr>
                                <w:rPr>
                                  <w:color w:val="FFFFFF" w:themeColor="background1"/>
                                  <w:sz w:val="22"/>
                                  <w:lang w:val="de-DE"/>
                                </w:rPr>
                              </w:pPr>
                              <w:r>
                                <w:rPr>
                                  <w:color w:val="FFFFFF" w:themeColor="background1"/>
                                  <w:sz w:val="22"/>
                                  <w:lang w:val="de-DE"/>
                                </w:rPr>
                                <w:t>leading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feld 29"/>
                        <wps:cNvSpPr txBox="1"/>
                        <wps:spPr>
                          <a:xfrm>
                            <a:off x="2592125" y="310101"/>
                            <a:ext cx="60325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919539" w14:textId="60B333AD" w:rsidR="00C17101" w:rsidRPr="00044B42" w:rsidRDefault="00C17101" w:rsidP="00044B42">
                              <w:pPr>
                                <w:rPr>
                                  <w:color w:val="FFFFFF" w:themeColor="background1"/>
                                  <w:sz w:val="22"/>
                                  <w:lang w:val="de-DE"/>
                                </w:rPr>
                              </w:pPr>
                              <w:r>
                                <w:rPr>
                                  <w:color w:val="FFFFFF" w:themeColor="background1"/>
                                  <w:sz w:val="22"/>
                                  <w:lang w:val="de-DE"/>
                                </w:rPr>
                                <w:t>halo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708927D5" id="Gruppieren 30" o:spid="_x0000_s1040" style="width:396.85pt;height:122.15pt;mso-position-horizontal-relative:char;mso-position-vertical-relative:line" coordsize="50411,1550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">
                <v:shape id="Grafik 3" o:spid="_x0000_s1041" type="#_x0000_t75" style="position:absolute;width:50411;height:155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">
                  <v:imagedata r:id="rId24" o:title=""/>
                  <v:path arrowok="t"/>
                </v:shape>
                <v:oval id="Ellipse 9" o:spid="_x0000_s1042" style="position:absolute;left:20832;top:5645;width:1829;height:18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" filled="f" strokecolor="white [3212]" strokeweight=".5pt">
                  <v:stroke dashstyle="3 1"/>
                </v:oval>
                <v:shape id="Textfeld 26" o:spid="_x0000_s1043" type="#_x0000_t202" style="position:absolute;left:10654;top:2146;width:6037;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47A9D9B1" w14:textId="19EC1FC3" w:rsidR="00C17101" w:rsidRPr="00044B42" w:rsidRDefault="00C17101">
                        <w:pPr>
                          <w:rPr>
                            <w:color w:val="FFFFFF" w:themeColor="background1"/>
                            <w:sz w:val="22"/>
                            <w:lang w:val="de-DE"/>
                          </w:rPr>
                        </w:pPr>
                        <w:r w:rsidRPr="00044B42">
                          <w:rPr>
                            <w:color w:val="FFFFFF" w:themeColor="background1"/>
                            <w:sz w:val="22"/>
                            <w:lang w:val="de-DE"/>
                          </w:rPr>
                          <w:t>reticle</w:t>
                        </w:r>
                      </w:p>
                    </w:txbxContent>
                  </v:textbox>
                </v:shape>
                <v:line id="Gerade Verbindung 27" o:spid="_x0000_s1044" style="position:absolute;visibility:visible;mso-wrap-style:square" from="16141,4293" to="20832,6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" strokecolor="white [3212]"/>
                <v:shape id="Textfeld 28" o:spid="_x0000_s1045" type="#_x0000_t202" style="position:absolute;left:18924;top:9064;width:8826;height:3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14:paraId="7B6541E3" w14:textId="6ED0743C" w:rsidR="00C17101" w:rsidRPr="00044B42" w:rsidRDefault="00C17101" w:rsidP="00044B42">
                        <w:pPr>
                          <w:rPr>
                            <w:color w:val="FFFFFF" w:themeColor="background1"/>
                            <w:sz w:val="22"/>
                            <w:lang w:val="de-DE"/>
                          </w:rPr>
                        </w:pPr>
                        <w:r>
                          <w:rPr>
                            <w:color w:val="FFFFFF" w:themeColor="background1"/>
                            <w:sz w:val="22"/>
                            <w:lang w:val="de-DE"/>
                          </w:rPr>
                          <w:t>leading line</w:t>
                        </w:r>
                      </w:p>
                    </w:txbxContent>
                  </v:textbox>
                </v:shape>
                <v:shape id="Textfeld 29" o:spid="_x0000_s1046" type="#_x0000_t202" style="position:absolute;left:25921;top:3101;width:6032;height:3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" filled="f" stroked="f" strokeweight=".5pt">
                  <v:textbox>
                    <w:txbxContent>
                      <w:p w14:paraId="32919539" w14:textId="60B333AD" w:rsidR="00C17101" w:rsidRPr="00044B42" w:rsidRDefault="00C17101" w:rsidP="00044B42">
                        <w:pPr>
                          <w:rPr>
                            <w:color w:val="FFFFFF" w:themeColor="background1"/>
                            <w:sz w:val="22"/>
                            <w:lang w:val="de-DE"/>
                          </w:rPr>
                        </w:pPr>
                        <w:r>
                          <w:rPr>
                            <w:color w:val="FFFFFF" w:themeColor="background1"/>
                            <w:sz w:val="22"/>
                            <w:lang w:val="de-DE"/>
                          </w:rPr>
                          <w:t>halo</w:t>
                        </w:r>
                      </w:p>
                    </w:txbxContent>
                  </v:textbox>
                </v:shape>
                <w10:anchorlock/>
              </v:group>
            </w:pict>
          </mc:Fallback>
        </mc:AlternateContent>
      </w:r>
    </w:p>
    <w:p w14:paraId="6391A16B" w14:textId="12A88149" w:rsidR="00046BA1" w:rsidRDefault="00044B42" w:rsidP="00044B42">
      <w:pPr>
        <w:pStyle w:val="Caption"/>
      </w:pPr>
      <w:r>
        <w:t xml:space="preserve">Figure </w:t>
      </w:r>
      <w:r>
        <w:fldChar w:fldCharType="begin"/>
      </w:r>
      <w:r>
        <w:instrText xml:space="preserve"> SEQ Figure \* ARABIC </w:instrText>
      </w:r>
      <w:r>
        <w:fldChar w:fldCharType="separate"/>
      </w:r>
      <w:r w:rsidR="00F94E18">
        <w:rPr>
          <w:noProof/>
        </w:rPr>
        <w:t>3</w:t>
      </w:r>
      <w:r>
        <w:fldChar w:fldCharType="end"/>
      </w:r>
      <w:r>
        <w:t xml:space="preserve"> Measuring background luminance</w:t>
      </w:r>
    </w:p>
    <w:p w14:paraId="386ECB9B" w14:textId="6C6D0D37" w:rsidR="00221328" w:rsidRDefault="00221328" w:rsidP="00046BA1">
      <w:pPr>
        <w:pStyle w:val="BodyText"/>
      </w:pPr>
    </w:p>
    <w:p w14:paraId="35A27E5A" w14:textId="71E38782" w:rsidR="0064769A" w:rsidRDefault="0064769A" w:rsidP="00046BA1">
      <w:pPr>
        <w:pStyle w:val="BodyText"/>
      </w:pPr>
      <w:r>
        <w:t>Measurement procedure should take into account that</w:t>
      </w:r>
    </w:p>
    <w:p w14:paraId="35D61B56" w14:textId="6D8751FE" w:rsidR="0064769A" w:rsidRDefault="0064769A" w:rsidP="0064769A">
      <w:pPr>
        <w:pStyle w:val="Bullet1"/>
      </w:pPr>
      <w:r>
        <w:t xml:space="preserve">the meteorological visibility has a medium value of </w:t>
      </w:r>
      <w:r w:rsidR="00CF1D5B">
        <w:t>4</w:t>
      </w:r>
      <w:r>
        <w:t xml:space="preserve"> to 10 M during measurement,</w:t>
      </w:r>
    </w:p>
    <w:p w14:paraId="6D5DFE38" w14:textId="530FEC13" w:rsidR="0064769A" w:rsidRDefault="0064769A" w:rsidP="0064769A">
      <w:pPr>
        <w:pStyle w:val="Bullet1"/>
      </w:pPr>
      <w:r>
        <w:lastRenderedPageBreak/>
        <w:t>the measuring field (reticle) should be placed nearby the signal light,</w:t>
      </w:r>
    </w:p>
    <w:p w14:paraId="18B0B55A" w14:textId="7E873787" w:rsidR="0064769A" w:rsidRDefault="0064769A" w:rsidP="0064769A">
      <w:pPr>
        <w:pStyle w:val="Bullet1"/>
      </w:pPr>
      <w:r>
        <w:t>the measuring field (reticle) should not contain rival lights (point light</w:t>
      </w:r>
      <w:r w:rsidR="00BF5EF4">
        <w:t>s</w:t>
      </w:r>
      <w:r>
        <w:t>),</w:t>
      </w:r>
    </w:p>
    <w:p w14:paraId="1BCAF3A6" w14:textId="77777777" w:rsidR="007A6718" w:rsidRDefault="0064769A" w:rsidP="0064769A">
      <w:pPr>
        <w:pStyle w:val="Bullet1"/>
      </w:pPr>
      <w:r>
        <w:t>the measuring field (reticle) should be illuminated uniformly</w:t>
      </w:r>
    </w:p>
    <w:p w14:paraId="51613C8E" w14:textId="2923AAFC" w:rsidR="0064769A" w:rsidRDefault="007A6718" w:rsidP="0064769A">
      <w:pPr>
        <w:pStyle w:val="Bullet1"/>
      </w:pPr>
      <w:r>
        <w:t xml:space="preserve">the measurement distance should be near the minimum distance </w:t>
      </w:r>
      <m:oMath>
        <m:sSub>
          <m:sSubPr>
            <m:ctrlPr>
              <w:rPr>
                <w:rFonts w:ascii="Cambria Math" w:hAnsi="Cambria Math"/>
                <w:i/>
              </w:rPr>
            </m:ctrlPr>
          </m:sSubPr>
          <m:e>
            <m:r>
              <w:rPr>
                <w:rFonts w:ascii="Cambria Math" w:hAnsi="Cambria Math"/>
              </w:rPr>
              <m:t>D</m:t>
            </m:r>
          </m:e>
          <m:sub>
            <m:r>
              <w:rPr>
                <w:rFonts w:ascii="Cambria Math" w:hAnsi="Cambria Math"/>
              </w:rPr>
              <m:t>min</m:t>
            </m:r>
          </m:sub>
        </m:sSub>
      </m:oMath>
      <w:r>
        <w:t xml:space="preserve"> </w:t>
      </w:r>
      <w:r w:rsidR="0064769A">
        <w:t xml:space="preserve">. </w:t>
      </w:r>
    </w:p>
    <w:p w14:paraId="12B66922" w14:textId="6863C9C8" w:rsidR="00046BA1" w:rsidRDefault="00CF1D5B" w:rsidP="00F71623">
      <w:pPr>
        <w:pStyle w:val="Heading2"/>
      </w:pPr>
      <w:bookmarkStart w:id="43" w:name="_Toc476211499"/>
      <w:r>
        <w:t xml:space="preserve">Maximum </w:t>
      </w:r>
      <w:r w:rsidR="00FF1E2E">
        <w:t>luminance at the eye of the observer</w:t>
      </w:r>
      <w:bookmarkEnd w:id="43"/>
    </w:p>
    <w:p w14:paraId="7AEBE6C9" w14:textId="73FF880D" w:rsidR="00046BA1" w:rsidRDefault="00FF1E2E" w:rsidP="00046BA1">
      <w:pPr>
        <w:pStyle w:val="BodyText"/>
      </w:pPr>
      <w:r>
        <w:t>The maximum illuminance</w:t>
      </w:r>
      <w:r w:rsidR="00C02186">
        <w:t xml:space="preserve"> </w:t>
      </w:r>
      <m:oMath>
        <m:sSub>
          <m:sSubPr>
            <m:ctrlPr>
              <w:rPr>
                <w:rFonts w:ascii="Cambria Math" w:hAnsi="Cambria Math"/>
                <w:i/>
              </w:rPr>
            </m:ctrlPr>
          </m:sSubPr>
          <m:e>
            <m:r>
              <w:rPr>
                <w:rFonts w:ascii="Cambria Math" w:hAnsi="Cambria Math"/>
              </w:rPr>
              <m:t>E</m:t>
            </m:r>
          </m:e>
          <m:sub>
            <m:r>
              <w:rPr>
                <w:rFonts w:ascii="Cambria Math" w:hAnsi="Cambria Math"/>
              </w:rPr>
              <m:t>max</m:t>
            </m:r>
          </m:sub>
        </m:sSub>
      </m:oMath>
      <w:r>
        <w:t xml:space="preserve"> is defined in </w:t>
      </w:r>
      <w:r>
        <w:fldChar w:fldCharType="begin"/>
      </w:r>
      <w:r>
        <w:instrText xml:space="preserve"> REF _Ref459811801 \h </w:instrText>
      </w:r>
      <w:r>
        <w:fldChar w:fldCharType="separate"/>
      </w:r>
      <w:r w:rsidR="00F94E18">
        <w:t xml:space="preserve">Table </w:t>
      </w:r>
      <w:r w:rsidR="00F94E18">
        <w:rPr>
          <w:noProof/>
        </w:rPr>
        <w:t>2</w:t>
      </w:r>
      <w:r>
        <w:fldChar w:fldCharType="end"/>
      </w:r>
      <w:r w:rsidR="00C02186">
        <w:t xml:space="preserve"> with two values depending on background illumination.</w:t>
      </w:r>
    </w:p>
    <w:p w14:paraId="1CED5FF5" w14:textId="7A660B02" w:rsidR="00FF1E2E" w:rsidRDefault="00FF1E2E" w:rsidP="00FF1E2E">
      <w:pPr>
        <w:pStyle w:val="Caption"/>
      </w:pPr>
      <w:bookmarkStart w:id="44" w:name="_Ref459811801"/>
      <w:r>
        <w:t xml:space="preserve">Table </w:t>
      </w:r>
      <w:r>
        <w:fldChar w:fldCharType="begin"/>
      </w:r>
      <w:r>
        <w:instrText xml:space="preserve"> SEQ Table \* ARABIC </w:instrText>
      </w:r>
      <w:r>
        <w:fldChar w:fldCharType="separate"/>
      </w:r>
      <w:r w:rsidR="00F94E18">
        <w:rPr>
          <w:noProof/>
        </w:rPr>
        <w:t>2</w:t>
      </w:r>
      <w:r>
        <w:fldChar w:fldCharType="end"/>
      </w:r>
      <w:bookmarkEnd w:id="44"/>
      <w:r>
        <w:t xml:space="preserve"> Maximum illuminance at the eye of observer</w:t>
      </w:r>
    </w:p>
    <w:p w14:paraId="017C877A" w14:textId="77777777" w:rsidR="00FF1E2E" w:rsidRPr="00FF1E2E" w:rsidRDefault="00FF1E2E" w:rsidP="00FF1E2E"/>
    <w:tbl>
      <w:tblPr>
        <w:tblStyle w:val="TableGrid"/>
        <w:tblW w:w="4395" w:type="dxa"/>
        <w:tblInd w:w="108" w:type="dxa"/>
        <w:tblLook w:val="04A0" w:firstRow="1" w:lastRow="0" w:firstColumn="1" w:lastColumn="0" w:noHBand="0" w:noVBand="1"/>
      </w:tblPr>
      <w:tblGrid>
        <w:gridCol w:w="2694"/>
        <w:gridCol w:w="1701"/>
      </w:tblGrid>
      <w:tr w:rsidR="00FF1E2E" w14:paraId="7A884149" w14:textId="77777777" w:rsidTr="00C02186">
        <w:tc>
          <w:tcPr>
            <w:tcW w:w="2694" w:type="dxa"/>
          </w:tcPr>
          <w:p w14:paraId="198537A6" w14:textId="05D997D3" w:rsidR="00FF1E2E" w:rsidRDefault="00C02186" w:rsidP="00C02186">
            <w:pPr>
              <w:pStyle w:val="BodyText"/>
            </w:pPr>
            <w:r>
              <w:t>background illumination</w:t>
            </w:r>
          </w:p>
        </w:tc>
        <w:tc>
          <w:tcPr>
            <w:tcW w:w="1701" w:type="dxa"/>
          </w:tcPr>
          <w:p w14:paraId="26B4A0C4" w14:textId="40251AA0" w:rsidR="00FF1E2E" w:rsidRPr="00C02186" w:rsidRDefault="003507D0" w:rsidP="00C02186">
            <w:pPr>
              <w:pStyle w:val="BodyText"/>
              <w:jc w:val="center"/>
            </w:pPr>
            <m:oMathPara>
              <m:oMathParaPr>
                <m:jc m:val="center"/>
              </m:oMathParaPr>
              <m:oMath>
                <m:sSub>
                  <m:sSubPr>
                    <m:ctrlPr>
                      <w:rPr>
                        <w:rFonts w:ascii="Cambria Math" w:hAnsi="Cambria Math"/>
                        <w:i/>
                      </w:rPr>
                    </m:ctrlPr>
                  </m:sSubPr>
                  <m:e>
                    <m:r>
                      <w:rPr>
                        <w:rFonts w:ascii="Cambria Math" w:hAnsi="Cambria Math"/>
                      </w:rPr>
                      <m:t>E</m:t>
                    </m:r>
                  </m:e>
                  <m:sub>
                    <m:r>
                      <w:rPr>
                        <w:rFonts w:ascii="Cambria Math" w:hAnsi="Cambria Math"/>
                      </w:rPr>
                      <m:t>max</m:t>
                    </m:r>
                  </m:sub>
                </m:sSub>
                <m:d>
                  <m:dPr>
                    <m:begChr m:val="["/>
                    <m:endChr m:val="]"/>
                    <m:ctrlPr>
                      <w:rPr>
                        <w:rFonts w:ascii="Cambria Math" w:hAnsi="Cambria Math"/>
                        <w:i/>
                      </w:rPr>
                    </m:ctrlPr>
                  </m:dPr>
                  <m:e>
                    <m:r>
                      <w:rPr>
                        <w:rFonts w:ascii="Cambria Math" w:hAnsi="Cambria Math"/>
                      </w:rPr>
                      <m:t>lx</m:t>
                    </m:r>
                  </m:e>
                </m:d>
              </m:oMath>
            </m:oMathPara>
          </w:p>
        </w:tc>
      </w:tr>
      <w:tr w:rsidR="00FF1E2E" w14:paraId="12FC2069" w14:textId="77777777" w:rsidTr="00C02186">
        <w:tc>
          <w:tcPr>
            <w:tcW w:w="2694" w:type="dxa"/>
          </w:tcPr>
          <w:p w14:paraId="583D95AA" w14:textId="4BCB1DA9" w:rsidR="00FF1E2E" w:rsidRDefault="00C02186" w:rsidP="00C02186">
            <w:pPr>
              <w:pStyle w:val="BodyText"/>
              <w:numPr>
                <w:ilvl w:val="0"/>
                <w:numId w:val="40"/>
              </w:numPr>
            </w:pPr>
            <w:r>
              <w:t>none</w:t>
            </w:r>
          </w:p>
        </w:tc>
        <w:tc>
          <w:tcPr>
            <w:tcW w:w="1701" w:type="dxa"/>
          </w:tcPr>
          <w:p w14:paraId="4DA3763F" w14:textId="6A7B5459" w:rsidR="00FF1E2E" w:rsidRDefault="00C02186" w:rsidP="00C02186">
            <w:pPr>
              <w:pStyle w:val="BodyText"/>
              <w:jc w:val="center"/>
            </w:pPr>
            <w:r>
              <w:t>0.01</w:t>
            </w:r>
          </w:p>
        </w:tc>
      </w:tr>
      <w:tr w:rsidR="00C02186" w14:paraId="16F90516" w14:textId="77777777" w:rsidTr="00C02186">
        <w:tc>
          <w:tcPr>
            <w:tcW w:w="2694" w:type="dxa"/>
          </w:tcPr>
          <w:p w14:paraId="4E8AEBA4" w14:textId="21B0E02A" w:rsidR="00C02186" w:rsidRDefault="00C02186" w:rsidP="00C02186">
            <w:pPr>
              <w:pStyle w:val="BodyText"/>
              <w:numPr>
                <w:ilvl w:val="0"/>
                <w:numId w:val="40"/>
              </w:numPr>
            </w:pPr>
            <w:r>
              <w:t>present</w:t>
            </w:r>
          </w:p>
        </w:tc>
        <w:tc>
          <w:tcPr>
            <w:tcW w:w="1701" w:type="dxa"/>
          </w:tcPr>
          <w:p w14:paraId="427ED688" w14:textId="185FCD93" w:rsidR="00C02186" w:rsidRDefault="00C02186" w:rsidP="00C02186">
            <w:pPr>
              <w:pStyle w:val="BodyText"/>
              <w:jc w:val="center"/>
            </w:pPr>
            <w:r>
              <w:t>0.1</w:t>
            </w:r>
          </w:p>
        </w:tc>
      </w:tr>
    </w:tbl>
    <w:p w14:paraId="002FBFE1" w14:textId="6EA404DF" w:rsidR="00926275" w:rsidRDefault="00926275" w:rsidP="00926275">
      <w:pPr>
        <w:pStyle w:val="BodyText"/>
      </w:pPr>
    </w:p>
    <w:p w14:paraId="3380729B" w14:textId="0DB6145A" w:rsidR="00046BA1" w:rsidRDefault="000B4594" w:rsidP="00F71623">
      <w:pPr>
        <w:pStyle w:val="Heading2"/>
      </w:pPr>
      <w:bookmarkStart w:id="45" w:name="_Ref460236095"/>
      <w:bookmarkStart w:id="46" w:name="_Toc476211500"/>
      <w:r>
        <w:t>Minimum meteorological visibility</w:t>
      </w:r>
      <w:bookmarkEnd w:id="45"/>
      <w:bookmarkEnd w:id="46"/>
    </w:p>
    <w:p w14:paraId="2AFE4D9B" w14:textId="77777777" w:rsidR="000B4594" w:rsidRDefault="000B4594" w:rsidP="000B4594">
      <w:pPr>
        <w:pStyle w:val="Heading2separationline"/>
      </w:pPr>
    </w:p>
    <w:p w14:paraId="6E94360F" w14:textId="24B92E70" w:rsidR="005757E6" w:rsidRDefault="00FA482A" w:rsidP="005757E6">
      <w:pPr>
        <w:pStyle w:val="BodyText"/>
      </w:pPr>
      <w:r>
        <w:t>The nominal range of a light is defined for a meteorological visibility of 10 nautical miles (18 520 m). However</w:t>
      </w:r>
      <w:r w:rsidR="00491137">
        <w:t>,</w:t>
      </w:r>
      <w:r>
        <w:t xml:space="preserve"> in many regions this visibility does not occur </w:t>
      </w:r>
      <w:r w:rsidR="00EA026B">
        <w:t xml:space="preserve">for a long period, so the light may be not visible </w:t>
      </w:r>
      <w:r w:rsidR="00491137">
        <w:t>at maximum distance.</w:t>
      </w:r>
    </w:p>
    <w:p w14:paraId="60973AD7" w14:textId="667254C3" w:rsidR="00491137" w:rsidRDefault="00491137" w:rsidP="005757E6">
      <w:pPr>
        <w:pStyle w:val="BodyText"/>
      </w:pPr>
      <w:r>
        <w:t xml:space="preserve">To improve the visual performance </w:t>
      </w:r>
      <w:r w:rsidR="00F35C8B">
        <w:t>of a light, it is recommended</w:t>
      </w:r>
      <w:r>
        <w:t xml:space="preserve"> to </w:t>
      </w:r>
      <w:r w:rsidR="00781AFC">
        <w:t>use</w:t>
      </w:r>
      <w:r w:rsidR="00F35C8B">
        <w:t xml:space="preserve"> a </w:t>
      </w:r>
      <w:r w:rsidR="00C36345">
        <w:t>local conditions</w:t>
      </w:r>
      <w:r w:rsidR="00F35C8B">
        <w:t xml:space="preserve"> visibility</w:t>
      </w:r>
      <w:r w:rsidR="00C36345">
        <w:t xml:space="preserve"> </w:t>
      </w:r>
      <m:oMath>
        <m:sSub>
          <m:sSubPr>
            <m:ctrlPr>
              <w:rPr>
                <w:rFonts w:ascii="Cambria Math" w:hAnsi="Cambria Math"/>
                <w:i/>
              </w:rPr>
            </m:ctrlPr>
          </m:sSubPr>
          <m:e>
            <m:r>
              <w:rPr>
                <w:rFonts w:ascii="Cambria Math" w:hAnsi="Cambria Math"/>
              </w:rPr>
              <m:t>V</m:t>
            </m:r>
          </m:e>
          <m:sub>
            <m:r>
              <w:rPr>
                <w:rFonts w:ascii="Cambria Math" w:hAnsi="Cambria Math"/>
              </w:rPr>
              <m:t>loc</m:t>
            </m:r>
          </m:sub>
        </m:sSub>
      </m:oMath>
      <w:r w:rsidR="00F35C8B">
        <w:t xml:space="preserve"> for the intensity calculations, which </w:t>
      </w:r>
      <w:del w:id="47" w:author="Noname" w:date="2017-03-30T11:48:00Z">
        <w:r w:rsidR="00F35C8B" w:rsidDel="00C36345">
          <w:delText xml:space="preserve">is </w:delText>
        </w:r>
      </w:del>
      <w:ins w:id="48" w:author="Noname" w:date="2017-03-30T11:48:00Z">
        <w:r w:rsidR="00C36345">
          <w:t xml:space="preserve">may be </w:t>
        </w:r>
      </w:ins>
      <w:r w:rsidR="00F35C8B">
        <w:t>lower than 10 M.</w:t>
      </w:r>
    </w:p>
    <w:p w14:paraId="50987D5D" w14:textId="3B3FF756" w:rsidR="00DC451B" w:rsidRPr="00802948" w:rsidRDefault="00DC451B" w:rsidP="005757E6">
      <w:pPr>
        <w:pStyle w:val="BodyText"/>
        <w:rPr>
          <w:highlight w:val="yellow"/>
          <w:rPrChange w:id="49" w:author="Noname" w:date="2017-03-30T11:53:00Z">
            <w:rPr/>
          </w:rPrChange>
        </w:rPr>
      </w:pPr>
      <w:r w:rsidRPr="00802948">
        <w:rPr>
          <w:highlight w:val="yellow"/>
          <w:rPrChange w:id="50" w:author="Noname" w:date="2017-03-30T11:53:00Z">
            <w:rPr/>
          </w:rPrChange>
        </w:rPr>
        <w:t>Competent authorities should cho</w:t>
      </w:r>
      <w:ins w:id="51" w:author="Noname" w:date="2017-03-30T11:52:00Z">
        <w:r w:rsidR="001E1779" w:rsidRPr="00802948">
          <w:rPr>
            <w:highlight w:val="yellow"/>
            <w:rPrChange w:id="52" w:author="Noname" w:date="2017-03-30T11:53:00Z">
              <w:rPr/>
            </w:rPrChange>
          </w:rPr>
          <w:t>o</w:t>
        </w:r>
      </w:ins>
      <w:r w:rsidRPr="00802948">
        <w:rPr>
          <w:highlight w:val="yellow"/>
          <w:rPrChange w:id="53" w:author="Noname" w:date="2017-03-30T11:53:00Z">
            <w:rPr/>
          </w:rPrChange>
        </w:rPr>
        <w:t xml:space="preserve">se a value for </w:t>
      </w:r>
      <w:r w:rsidR="00C36345" w:rsidRPr="00802948">
        <w:rPr>
          <w:highlight w:val="yellow"/>
          <w:rPrChange w:id="54" w:author="Noname" w:date="2017-03-30T11:53:00Z">
            <w:rPr/>
          </w:rPrChange>
        </w:rPr>
        <w:t xml:space="preserve">a local conditions visibility </w:t>
      </w:r>
      <m:oMath>
        <m:sSub>
          <m:sSubPr>
            <m:ctrlPr>
              <w:rPr>
                <w:rFonts w:ascii="Cambria Math" w:hAnsi="Cambria Math"/>
                <w:i/>
                <w:highlight w:val="yellow"/>
              </w:rPr>
            </m:ctrlPr>
          </m:sSubPr>
          <m:e>
            <m:r>
              <w:rPr>
                <w:rFonts w:ascii="Cambria Math" w:hAnsi="Cambria Math"/>
                <w:highlight w:val="yellow"/>
                <w:rPrChange w:id="55" w:author="Noname" w:date="2017-03-30T11:53:00Z">
                  <w:rPr>
                    <w:rFonts w:ascii="Cambria Math" w:hAnsi="Cambria Math"/>
                  </w:rPr>
                </w:rPrChange>
              </w:rPr>
              <m:t>V</m:t>
            </m:r>
          </m:e>
          <m:sub>
            <m:r>
              <w:rPr>
                <w:rFonts w:ascii="Cambria Math" w:hAnsi="Cambria Math"/>
                <w:highlight w:val="yellow"/>
                <w:rPrChange w:id="56" w:author="Noname" w:date="2017-03-30T11:53:00Z">
                  <w:rPr>
                    <w:rFonts w:ascii="Cambria Math" w:hAnsi="Cambria Math"/>
                  </w:rPr>
                </w:rPrChange>
              </w:rPr>
              <m:t>loc</m:t>
            </m:r>
          </m:sub>
        </m:sSub>
      </m:oMath>
      <w:r w:rsidRPr="00802948">
        <w:rPr>
          <w:highlight w:val="yellow"/>
          <w:rPrChange w:id="57" w:author="Noname" w:date="2017-03-30T11:53:00Z">
            <w:rPr/>
          </w:rPrChange>
        </w:rPr>
        <w:t xml:space="preserve"> based on:</w:t>
      </w:r>
    </w:p>
    <w:p w14:paraId="4C901637" w14:textId="2C4A6F2C" w:rsidR="00781AFC" w:rsidRPr="00634B28" w:rsidRDefault="00DC24B0" w:rsidP="00634B28">
      <w:pPr>
        <w:pStyle w:val="BodyText"/>
        <w:numPr>
          <w:ilvl w:val="0"/>
          <w:numId w:val="49"/>
        </w:numPr>
        <w:rPr>
          <w:ins w:id="58" w:author="Noname" w:date="2017-03-30T11:49:00Z"/>
          <w:highlight w:val="yellow"/>
          <w:rPrChange w:id="59" w:author="Noname" w:date="2017-03-30T11:53:00Z">
            <w:rPr>
              <w:ins w:id="60" w:author="Noname" w:date="2017-03-30T11:49:00Z"/>
            </w:rPr>
          </w:rPrChange>
        </w:rPr>
      </w:pPr>
      <w:ins w:id="61" w:author="Noname" w:date="2017-03-30T11:49:00Z">
        <w:r w:rsidRPr="00802948">
          <w:rPr>
            <w:highlight w:val="yellow"/>
            <w:rPrChange w:id="62" w:author="Noname" w:date="2017-03-30T11:53:00Z">
              <w:rPr/>
            </w:rPrChange>
          </w:rPr>
          <w:t>Meteorological historical data</w:t>
        </w:r>
      </w:ins>
    </w:p>
    <w:p w14:paraId="15B227FC" w14:textId="23E0E5F0" w:rsidR="00802948" w:rsidRDefault="00802948">
      <w:pPr>
        <w:pStyle w:val="BodyText"/>
        <w:numPr>
          <w:ilvl w:val="0"/>
          <w:numId w:val="49"/>
        </w:numPr>
        <w:pPrChange w:id="63" w:author="Noname" w:date="2017-03-30T11:53:00Z">
          <w:pPr>
            <w:pStyle w:val="BodyText"/>
          </w:pPr>
        </w:pPrChange>
      </w:pPr>
      <w:ins w:id="64" w:author="Noname" w:date="2017-03-30T11:53:00Z">
        <w:r w:rsidRPr="00802948">
          <w:rPr>
            <w:highlight w:val="yellow"/>
            <w:rPrChange w:id="65" w:author="Noname" w:date="2017-03-30T11:53:00Z">
              <w:rPr/>
            </w:rPrChange>
          </w:rPr>
          <w:t>User experience</w:t>
        </w:r>
      </w:ins>
    </w:p>
    <w:p w14:paraId="11590481" w14:textId="1DCC80E2" w:rsidR="00781AFC" w:rsidRPr="001913E7" w:rsidRDefault="00781AFC" w:rsidP="005757E6">
      <w:pPr>
        <w:pStyle w:val="BodyText"/>
        <w:rPr>
          <w:rFonts w:eastAsiaTheme="minorEastAsia"/>
          <w:highlight w:val="yellow"/>
        </w:rPr>
      </w:pPr>
      <w:r w:rsidRPr="001913E7">
        <w:rPr>
          <w:rFonts w:eastAsiaTheme="minorEastAsia"/>
          <w:highlight w:val="yellow"/>
        </w:rPr>
        <w:t>The competent authority should choose a value</w:t>
      </w:r>
      <w:r w:rsidR="001913E7" w:rsidRPr="001913E7">
        <w:rPr>
          <w:rFonts w:eastAsiaTheme="minorEastAsia"/>
          <w:highlight w:val="yellow"/>
        </w:rPr>
        <w:t xml:space="preserve"> (SOMETHING with Percentage)</w:t>
      </w:r>
      <w:r w:rsidRPr="001913E7">
        <w:rPr>
          <w:rFonts w:eastAsiaTheme="minorEastAsia"/>
          <w:highlight w:val="yellow"/>
        </w:rPr>
        <w:t xml:space="preserve"> </w:t>
      </w:r>
    </w:p>
    <w:p w14:paraId="2CD5F78F" w14:textId="27AC201F" w:rsidR="00781AFC" w:rsidRDefault="00781AFC" w:rsidP="005757E6">
      <w:pPr>
        <w:pStyle w:val="BodyText"/>
        <w:rPr>
          <w:highlight w:val="yellow"/>
        </w:rPr>
      </w:pPr>
      <w:r w:rsidRPr="001913E7">
        <w:rPr>
          <w:rFonts w:eastAsiaTheme="minorEastAsia"/>
          <w:highlight w:val="yellow"/>
        </w:rPr>
        <w:t>may wish to to use a value which is lower than the local conditions value depending on the degree of risk associated with the light.</w:t>
      </w:r>
    </w:p>
    <w:p w14:paraId="2D5A5D6B" w14:textId="77777777" w:rsidR="00781AFC" w:rsidRDefault="00781AFC" w:rsidP="005757E6">
      <w:pPr>
        <w:pStyle w:val="BodyText"/>
        <w:rPr>
          <w:highlight w:val="yellow"/>
        </w:rPr>
      </w:pPr>
    </w:p>
    <w:p w14:paraId="398BD6E8" w14:textId="4419D056" w:rsidR="00DC451B" w:rsidRDefault="00802948" w:rsidP="005757E6">
      <w:pPr>
        <w:pStyle w:val="BodyText"/>
      </w:pPr>
      <w:ins w:id="66" w:author="Noname" w:date="2017-03-30T11:54:00Z">
        <w:r w:rsidRPr="00802948">
          <w:rPr>
            <w:highlight w:val="yellow"/>
            <w:rPrChange w:id="67" w:author="Noname" w:date="2017-03-30T11:54:00Z">
              <w:rPr/>
            </w:rPrChange>
          </w:rPr>
          <w:t>ADD POSSIBLE INPUTS FOR CHOOSING VISIBIL</w:t>
        </w:r>
      </w:ins>
      <w:r w:rsidR="00680FF3">
        <w:rPr>
          <w:highlight w:val="yellow"/>
        </w:rPr>
        <w:t>I</w:t>
      </w:r>
      <w:ins w:id="68" w:author="Noname" w:date="2017-03-30T11:54:00Z">
        <w:r w:rsidRPr="00802948">
          <w:rPr>
            <w:highlight w:val="yellow"/>
            <w:rPrChange w:id="69" w:author="Noname" w:date="2017-03-30T11:54:00Z">
              <w:rPr/>
            </w:rPrChange>
          </w:rPr>
          <w:t>TY.</w:t>
        </w:r>
      </w:ins>
    </w:p>
    <w:p w14:paraId="059698EB" w14:textId="26491CBF" w:rsidR="002C4745" w:rsidRPr="00680FF3" w:rsidRDefault="00680FF3" w:rsidP="005757E6">
      <w:pPr>
        <w:pStyle w:val="BodyText"/>
        <w:rPr>
          <w:rFonts w:eastAsiaTheme="minorEastAsia"/>
          <w:highlight w:val="yellow"/>
        </w:rPr>
      </w:pPr>
      <w:r w:rsidRPr="00680FF3">
        <w:rPr>
          <w:rFonts w:eastAsiaTheme="minorEastAsia"/>
          <w:highlight w:val="yellow"/>
        </w:rPr>
        <w:t>Examples:</w:t>
      </w:r>
    </w:p>
    <w:p w14:paraId="5DE09C16" w14:textId="52BBFB6D" w:rsidR="00680FF3" w:rsidRPr="002C4745" w:rsidRDefault="00680FF3" w:rsidP="005757E6">
      <w:pPr>
        <w:pStyle w:val="BodyText"/>
        <w:rPr>
          <w:rFonts w:eastAsiaTheme="minorEastAsia"/>
        </w:rPr>
      </w:pPr>
      <w:r w:rsidRPr="00680FF3">
        <w:rPr>
          <w:rFonts w:eastAsiaTheme="minorEastAsia"/>
          <w:highlight w:val="yellow"/>
        </w:rPr>
        <w:t>PLEASE PROVIDE EXAMPLES HOW TO CHOOSE VISIBIL</w:t>
      </w:r>
      <w:r>
        <w:rPr>
          <w:rFonts w:eastAsiaTheme="minorEastAsia"/>
          <w:highlight w:val="yellow"/>
        </w:rPr>
        <w:t>I</w:t>
      </w:r>
      <w:r w:rsidRPr="00680FF3">
        <w:rPr>
          <w:rFonts w:eastAsiaTheme="minorEastAsia"/>
          <w:highlight w:val="yellow"/>
        </w:rPr>
        <w:t>TY</w:t>
      </w:r>
    </w:p>
    <w:p w14:paraId="44964273" w14:textId="3C601C61" w:rsidR="00680FF3" w:rsidRDefault="00680FF3" w:rsidP="005757E6">
      <w:pPr>
        <w:pStyle w:val="BodyText"/>
      </w:pPr>
      <w:r w:rsidRPr="00680FF3">
        <w:rPr>
          <w:highlight w:val="yellow"/>
        </w:rPr>
        <w:t xml:space="preserve">FRANK HERMANN, FERNANDO ROMERO, BRAZIL </w:t>
      </w:r>
      <w:r>
        <w:rPr>
          <w:highlight w:val="yellow"/>
        </w:rPr>
        <w:t xml:space="preserve">VALUES </w:t>
      </w:r>
      <w:r w:rsidRPr="00680FF3">
        <w:rPr>
          <w:highlight w:val="yellow"/>
        </w:rPr>
        <w:t>ON THE WIK</w:t>
      </w:r>
      <w:r w:rsidR="007261DC">
        <w:t>I</w:t>
      </w:r>
    </w:p>
    <w:p w14:paraId="18E7AC5D" w14:textId="3DF6C670" w:rsidR="007261DC" w:rsidDel="001913E7" w:rsidRDefault="009A176E" w:rsidP="007261DC">
      <w:pPr>
        <w:pStyle w:val="BodyText"/>
        <w:rPr>
          <w:del w:id="70" w:author="Noname" w:date="2017-03-30T12:26:00Z"/>
        </w:rPr>
      </w:pPr>
      <w:ins w:id="71" w:author="Noname" w:date="2017-03-30T14:01:00Z">
        <w:r>
          <w:rPr>
            <w:sz w:val="20"/>
            <w:szCs w:val="20"/>
          </w:rPr>
          <w:t>The competent authority should choose a percentile value from the historical meteorological data depending on the degree of risk associated with the light. For example, a meteorological visibility of 18NM or greater for 90% of the time may be appropriate for a particular location. This may result in a light with a published nominal range of 19NM.</w:t>
        </w:r>
        <w:r>
          <w:rPr>
            <w:sz w:val="20"/>
            <w:szCs w:val="20"/>
          </w:rPr>
          <w:br/>
          <w:t> At another location where navigation is more difficult (degree of risk is higher) a meteorological visibility of 18NM or greater for 50% of the time might be more appropriate. This may result in a light with a published nominal range of 20NM.</w:t>
        </w:r>
      </w:ins>
    </w:p>
    <w:p w14:paraId="0A75021D" w14:textId="11C8235F" w:rsidR="007261DC" w:rsidDel="001913E7" w:rsidRDefault="007261DC" w:rsidP="007261DC">
      <w:pPr>
        <w:pStyle w:val="BodyText"/>
        <w:rPr>
          <w:del w:id="72" w:author="Noname" w:date="2017-03-30T12:26:00Z"/>
        </w:rPr>
      </w:pPr>
    </w:p>
    <w:p w14:paraId="716419A1" w14:textId="56F38DA3" w:rsidR="007261DC" w:rsidDel="001913E7" w:rsidRDefault="007261DC" w:rsidP="007261DC">
      <w:pPr>
        <w:pStyle w:val="BodyText"/>
        <w:rPr>
          <w:del w:id="73" w:author="Noname" w:date="2017-03-30T12:26:00Z"/>
          <w:rFonts w:eastAsiaTheme="minorEastAsia"/>
        </w:rPr>
      </w:pPr>
      <w:del w:id="74" w:author="Noname" w:date="2017-03-30T12:26:00Z">
        <w:r w:rsidDel="001913E7">
          <w:delText xml:space="preserve">The value </w:delTex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Del="001913E7">
          <w:rPr>
            <w:rFonts w:eastAsiaTheme="minorEastAsia"/>
          </w:rPr>
          <w:delText xml:space="preserve">used for intensity calculations may be linked to the category for the availability of an AtoN (IALA Recommendation O-130). For example an authority may use </w:delTex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r>
            <w:rPr>
              <w:rFonts w:ascii="Cambria Math" w:eastAsiaTheme="minorEastAsia" w:hAnsi="Cambria Math"/>
            </w:rPr>
            <m:t>=3 M(=5556 m)</m:t>
          </m:r>
        </m:oMath>
        <w:r w:rsidDel="001913E7">
          <w:rPr>
            <w:rFonts w:eastAsiaTheme="minorEastAsia"/>
          </w:rPr>
          <w:delText xml:space="preserve"> for lights of CAT1 and </w:delTex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r>
            <w:rPr>
              <w:rFonts w:ascii="Cambria Math" w:eastAsiaTheme="minorEastAsia" w:hAnsi="Cambria Math"/>
            </w:rPr>
            <m:t>=6 M(=11112 m)</m:t>
          </m:r>
        </m:oMath>
        <w:r w:rsidDel="001913E7">
          <w:rPr>
            <w:rFonts w:eastAsiaTheme="minorEastAsia"/>
          </w:rPr>
          <w:delText xml:space="preserve"> for CAT3.</w:delText>
        </w:r>
      </w:del>
    </w:p>
    <w:p w14:paraId="7B5670B5" w14:textId="465137F3" w:rsidR="007261DC" w:rsidRPr="00D063D7" w:rsidDel="001913E7" w:rsidRDefault="007261DC" w:rsidP="007261DC">
      <w:pPr>
        <w:pStyle w:val="BodyText"/>
        <w:rPr>
          <w:del w:id="75" w:author="Noname" w:date="2017-03-30T12:26:00Z"/>
          <w:rFonts w:eastAsiaTheme="minorEastAsia"/>
        </w:rPr>
      </w:pPr>
      <w:del w:id="76" w:author="Noname" w:date="2017-03-30T12:26:00Z">
        <w:r w:rsidDel="001913E7">
          <w:rPr>
            <w:rFonts w:eastAsiaTheme="minorEastAsia"/>
          </w:rPr>
          <w:delText>However the availability objective of more or equal than 97% will not be achieved due to atmospheric visibility conditions.</w:delText>
        </w:r>
      </w:del>
    </w:p>
    <w:p w14:paraId="7DD8F76F" w14:textId="5D23C6D6" w:rsidR="005757E6" w:rsidRDefault="005757E6" w:rsidP="00F71623">
      <w:pPr>
        <w:pStyle w:val="Heading2"/>
      </w:pPr>
      <w:bookmarkStart w:id="77" w:name="_Toc476211501"/>
      <w:r>
        <w:lastRenderedPageBreak/>
        <w:t>Maximum meteorological visibility</w:t>
      </w:r>
      <w:bookmarkEnd w:id="77"/>
    </w:p>
    <w:p w14:paraId="07994986" w14:textId="77777777" w:rsidR="005757E6" w:rsidRDefault="005757E6" w:rsidP="005757E6">
      <w:pPr>
        <w:pStyle w:val="Heading2separationline"/>
      </w:pPr>
    </w:p>
    <w:p w14:paraId="78F3F9D0" w14:textId="0181AB5A" w:rsidR="000B4594" w:rsidRDefault="001E1B6E" w:rsidP="000B4594">
      <w:pPr>
        <w:pStyle w:val="BodyText"/>
      </w:pPr>
      <w:r>
        <w:t>The maximum visibility is used to estimate glare from a near position. In a ‘worst case scenario’ this calculation should be done for a very good meteorological visibility.</w:t>
      </w:r>
    </w:p>
    <w:p w14:paraId="47E04346" w14:textId="36B08691" w:rsidR="001E1B6E" w:rsidRDefault="003507D0" w:rsidP="000B4594">
      <w:pPr>
        <w:pStyle w:val="BodyText"/>
        <w:rPr>
          <w:rFonts w:eastAsiaTheme="minorEastAsia"/>
        </w:rPr>
      </w:pPr>
      <m:oMath>
        <m:sSub>
          <m:sSubPr>
            <m:ctrlPr>
              <w:rPr>
                <w:rFonts w:ascii="Cambria Math" w:hAnsi="Cambria Math"/>
                <w:i/>
              </w:rPr>
            </m:ctrlPr>
          </m:sSubPr>
          <m:e>
            <m:r>
              <w:rPr>
                <w:rFonts w:ascii="Cambria Math" w:hAnsi="Cambria Math"/>
              </w:rPr>
              <m:t>V</m:t>
            </m:r>
          </m:e>
          <m:sub>
            <m:r>
              <w:rPr>
                <w:rFonts w:ascii="Cambria Math" w:hAnsi="Cambria Math"/>
              </w:rPr>
              <m:t>max</m:t>
            </m:r>
          </m:sub>
        </m:sSub>
        <m:r>
          <w:rPr>
            <w:rFonts w:ascii="Cambria Math" w:hAnsi="Cambria Math"/>
          </w:rPr>
          <m:t>=20 M (=37040 m)</m:t>
        </m:r>
      </m:oMath>
      <w:r w:rsidR="001E1B6E">
        <w:rPr>
          <w:rFonts w:eastAsiaTheme="minorEastAsia"/>
        </w:rPr>
        <w:t xml:space="preserve"> is the preferred value for this purpose.</w:t>
      </w:r>
    </w:p>
    <w:p w14:paraId="75180CD0" w14:textId="4AF73B1C" w:rsidR="001E1B6E" w:rsidRPr="000B4594" w:rsidRDefault="001E1B6E" w:rsidP="000B4594">
      <w:pPr>
        <w:pStyle w:val="BodyText"/>
      </w:pPr>
      <w:r>
        <w:rPr>
          <w:rFonts w:eastAsiaTheme="minorEastAsia"/>
        </w:rPr>
        <w:t>Some administrations use ‘infinity’ instead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max</m:t>
            </m:r>
          </m:sub>
        </m:sSub>
        <m:r>
          <w:rPr>
            <w:rFonts w:ascii="Cambria Math" w:eastAsiaTheme="minorEastAsia" w:hAnsi="Cambria Math"/>
          </w:rPr>
          <m:t>=∞</m:t>
        </m:r>
      </m:oMath>
      <w:r>
        <w:rPr>
          <w:rFonts w:eastAsiaTheme="minorEastAsia"/>
        </w:rPr>
        <w:t xml:space="preserve">). </w:t>
      </w:r>
      <w:r w:rsidR="00045968">
        <w:rPr>
          <w:rFonts w:eastAsiaTheme="minorEastAsia"/>
        </w:rPr>
        <w:t>I</w:t>
      </w:r>
      <w:r>
        <w:rPr>
          <w:rFonts w:eastAsiaTheme="minorEastAsia"/>
        </w:rPr>
        <w:t>n this case A</w:t>
      </w:r>
      <w:r w:rsidR="00045968">
        <w:rPr>
          <w:rFonts w:eastAsiaTheme="minorEastAsia"/>
        </w:rPr>
        <w:t>llar</w:t>
      </w:r>
      <w:r>
        <w:rPr>
          <w:rFonts w:eastAsiaTheme="minorEastAsia"/>
        </w:rPr>
        <w:t>d’s law cannot be used, but</w:t>
      </w:r>
      <w:r w:rsidR="00045968">
        <w:rPr>
          <w:rFonts w:eastAsiaTheme="minorEastAsia"/>
        </w:rPr>
        <w:t xml:space="preserve"> </w:t>
      </w:r>
      <m:oMath>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I</m:t>
            </m:r>
          </m:num>
          <m:den>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den>
        </m:f>
      </m:oMath>
      <w:r>
        <w:rPr>
          <w:rFonts w:eastAsiaTheme="minorEastAsia"/>
        </w:rPr>
        <w:t>.</w:t>
      </w:r>
    </w:p>
    <w:p w14:paraId="61B96053" w14:textId="77777777" w:rsidR="00046BA1" w:rsidRDefault="00046BA1" w:rsidP="00046BA1">
      <w:pPr>
        <w:pStyle w:val="Heading1"/>
      </w:pPr>
      <w:bookmarkStart w:id="78" w:name="_Ref459800859"/>
      <w:bookmarkStart w:id="79" w:name="_Toc476211502"/>
      <w:r>
        <w:t>Rival lights</w:t>
      </w:r>
      <w:bookmarkEnd w:id="78"/>
      <w:bookmarkEnd w:id="79"/>
    </w:p>
    <w:p w14:paraId="1FB13CF3" w14:textId="77777777" w:rsidR="00046BA1" w:rsidRDefault="00046BA1" w:rsidP="00046BA1">
      <w:pPr>
        <w:pStyle w:val="Heading1separatationline"/>
      </w:pPr>
    </w:p>
    <w:p w14:paraId="5F5644AA" w14:textId="1A972433" w:rsidR="00C83E6E" w:rsidRDefault="00C83E6E" w:rsidP="00046BA1">
      <w:pPr>
        <w:pStyle w:val="BodyText"/>
      </w:pPr>
      <w:r>
        <w:t xml:space="preserve">With the calculation described in chapter </w:t>
      </w:r>
      <w:r>
        <w:fldChar w:fldCharType="begin"/>
      </w:r>
      <w:r>
        <w:instrText xml:space="preserve"> REF _Ref459894613 \r \h </w:instrText>
      </w:r>
      <w:r>
        <w:fldChar w:fldCharType="separate"/>
      </w:r>
      <w:r w:rsidR="00F94E18">
        <w:t>4</w:t>
      </w:r>
      <w:r>
        <w:fldChar w:fldCharType="end"/>
      </w:r>
      <w:r>
        <w:t xml:space="preserve"> and </w:t>
      </w:r>
      <w:r>
        <w:fldChar w:fldCharType="begin"/>
      </w:r>
      <w:r>
        <w:instrText xml:space="preserve"> REF _Ref459894615 \r \h </w:instrText>
      </w:r>
      <w:r>
        <w:fldChar w:fldCharType="separate"/>
      </w:r>
      <w:r w:rsidR="00F94E18">
        <w:t>5</w:t>
      </w:r>
      <w:r>
        <w:fldChar w:fldCharType="end"/>
      </w:r>
      <w:r>
        <w:t xml:space="preserve">, an intensity </w:t>
      </w:r>
      <m:oMath>
        <m:sSub>
          <m:sSubPr>
            <m:ctrlPr>
              <w:rPr>
                <w:rFonts w:ascii="Cambria Math" w:hAnsi="Cambria Math"/>
                <w:i/>
              </w:rPr>
            </m:ctrlPr>
          </m:sSubPr>
          <m:e>
            <m:r>
              <w:rPr>
                <w:rFonts w:ascii="Cambria Math" w:hAnsi="Cambria Math"/>
              </w:rPr>
              <m:t>I</m:t>
            </m:r>
          </m:e>
          <m:sub>
            <m:r>
              <w:rPr>
                <w:rFonts w:ascii="Cambria Math" w:hAnsi="Cambria Math"/>
              </w:rPr>
              <m:t>min</m:t>
            </m:r>
          </m:sub>
        </m:sSub>
      </m:oMath>
      <w:r w:rsidR="007113F8">
        <w:t xml:space="preserve"> for the marine signal light </w:t>
      </w:r>
      <w:r>
        <w:t xml:space="preserve">is </w:t>
      </w:r>
      <w:r w:rsidR="007113F8">
        <w:t>determined. However there may be other lights</w:t>
      </w:r>
      <w:r w:rsidR="00EC6D5F">
        <w:t xml:space="preserve"> (rival lights)</w:t>
      </w:r>
      <w:r w:rsidR="007113F8">
        <w:t xml:space="preserve"> in the vicinity of the marine signal light, showing the same or a higher intensity.</w:t>
      </w:r>
    </w:p>
    <w:p w14:paraId="4226E5E8" w14:textId="48AC14F1" w:rsidR="00BE0567" w:rsidRDefault="00EC6D5F" w:rsidP="00046BA1">
      <w:pPr>
        <w:pStyle w:val="BodyText"/>
      </w:pPr>
      <w:r>
        <w:t>This may influence the recognisability of the marine signal light.</w:t>
      </w:r>
    </w:p>
    <w:p w14:paraId="43842189" w14:textId="1A0FE979" w:rsidR="00414E6C" w:rsidRDefault="00414E6C" w:rsidP="00046BA1">
      <w:pPr>
        <w:pStyle w:val="BodyText"/>
      </w:pPr>
      <w:r>
        <w:t>Rival lights may be:</w:t>
      </w:r>
    </w:p>
    <w:p w14:paraId="3F07673A" w14:textId="0AED884B" w:rsidR="00414E6C" w:rsidRDefault="00414E6C" w:rsidP="00414E6C">
      <w:pPr>
        <w:pStyle w:val="Bullet1"/>
      </w:pPr>
      <w:r>
        <w:t xml:space="preserve">illumination of ports, </w:t>
      </w:r>
      <w:r w:rsidR="00EC6D5F">
        <w:t>roads and buildings</w:t>
      </w:r>
      <w:r w:rsidR="006F7CAD">
        <w:t>,</w:t>
      </w:r>
    </w:p>
    <w:p w14:paraId="48230CD9" w14:textId="77777777" w:rsidR="006F7CAD" w:rsidRDefault="006F7CAD" w:rsidP="00414E6C">
      <w:pPr>
        <w:pStyle w:val="Bullet1"/>
      </w:pPr>
      <w:r>
        <w:t>navigation lights on vessels,</w:t>
      </w:r>
    </w:p>
    <w:p w14:paraId="2DDC8FE1" w14:textId="03B0BC79" w:rsidR="00414E6C" w:rsidRDefault="00414E6C" w:rsidP="00414E6C">
      <w:pPr>
        <w:pStyle w:val="Bullet1"/>
      </w:pPr>
      <w:r>
        <w:t>aeronautical lights</w:t>
      </w:r>
      <w:r w:rsidR="006F7CAD">
        <w:t>,</w:t>
      </w:r>
    </w:p>
    <w:p w14:paraId="6E5E20F4" w14:textId="1C82C7AC" w:rsidR="00F619A3" w:rsidRDefault="00414E6C" w:rsidP="006F7CAD">
      <w:pPr>
        <w:pStyle w:val="Bullet1"/>
      </w:pPr>
      <w:r>
        <w:t>road traffic lights</w:t>
      </w:r>
      <w:r w:rsidR="006F7CAD">
        <w:t>,</w:t>
      </w:r>
    </w:p>
    <w:p w14:paraId="0D918C72" w14:textId="2CAC7054" w:rsidR="00414E6C" w:rsidRDefault="00414E6C" w:rsidP="00414E6C">
      <w:pPr>
        <w:pStyle w:val="Bullet1"/>
      </w:pPr>
      <w:r>
        <w:t>other marine signal lights.</w:t>
      </w:r>
    </w:p>
    <w:p w14:paraId="0699C51D" w14:textId="77777777" w:rsidR="005C06F1" w:rsidRDefault="005C06F1" w:rsidP="00F71623">
      <w:pPr>
        <w:pStyle w:val="Heading2"/>
      </w:pPr>
      <w:bookmarkStart w:id="80" w:name="_Toc476211503"/>
      <w:r>
        <w:t>Illumination of areas, roads and buildings</w:t>
      </w:r>
      <w:bookmarkEnd w:id="80"/>
    </w:p>
    <w:p w14:paraId="54D07B16" w14:textId="6B1608DB" w:rsidR="00BE0567" w:rsidRPr="00F10C88" w:rsidRDefault="005C06F1" w:rsidP="00046BA1">
      <w:pPr>
        <w:pStyle w:val="BodyText"/>
      </w:pPr>
      <w:r w:rsidRPr="00F10C88">
        <w:t>These lights should have a light cone (luminous intensity distribution) which covers the illuminated surface only. When done properly, there will be no direct light into the direction of the waterway. Only scattered light should be visible</w:t>
      </w:r>
      <w:r w:rsidR="00F10C88">
        <w:t>,</w:t>
      </w:r>
      <w:r w:rsidRPr="00F10C88">
        <w:t xml:space="preserve"> </w:t>
      </w:r>
      <w:r w:rsidR="00F10C88">
        <w:t>which</w:t>
      </w:r>
      <w:r w:rsidRPr="00F10C88">
        <w:t xml:space="preserve"> is added to the background illumination (halo).</w:t>
      </w:r>
    </w:p>
    <w:p w14:paraId="4C38D837" w14:textId="7096BDA2" w:rsidR="00BE0567" w:rsidRDefault="005C06F1" w:rsidP="00046BA1">
      <w:pPr>
        <w:pStyle w:val="BodyText"/>
      </w:pPr>
      <w:r w:rsidRPr="00F10C88">
        <w:t>However, in many situation</w:t>
      </w:r>
      <w:ins w:id="81" w:author="Noname" w:date="2017-03-30T12:35:00Z">
        <w:r w:rsidR="00C471FD">
          <w:t>s</w:t>
        </w:r>
      </w:ins>
      <w:r w:rsidRPr="00F10C88">
        <w:t xml:space="preserve"> the</w:t>
      </w:r>
      <w:r w:rsidR="005E0626">
        <w:t>re</w:t>
      </w:r>
      <w:r w:rsidRPr="00F10C88">
        <w:t xml:space="preserve"> will be some direct light pointing </w:t>
      </w:r>
      <w:r w:rsidR="00F10C88">
        <w:t xml:space="preserve">into the direction of the waterway and </w:t>
      </w:r>
      <w:r w:rsidR="005E0626">
        <w:t>interfering with a marine signal light</w:t>
      </w:r>
      <w:r w:rsidR="000E36D9">
        <w:t xml:space="preserve"> (</w:t>
      </w:r>
      <w:r w:rsidR="000E36D9">
        <w:fldChar w:fldCharType="begin"/>
      </w:r>
      <w:r w:rsidR="000E36D9">
        <w:instrText xml:space="preserve"> REF _Ref460228305 \h </w:instrText>
      </w:r>
      <w:r w:rsidR="000E36D9">
        <w:fldChar w:fldCharType="separate"/>
      </w:r>
      <w:r w:rsidR="00F94E18">
        <w:t xml:space="preserve">Figure </w:t>
      </w:r>
      <w:r w:rsidR="00F94E18">
        <w:rPr>
          <w:noProof/>
        </w:rPr>
        <w:t>4</w:t>
      </w:r>
      <w:r w:rsidR="000E36D9">
        <w:fldChar w:fldCharType="end"/>
      </w:r>
      <w:r w:rsidR="000E36D9">
        <w:t>)</w:t>
      </w:r>
      <w:r w:rsidR="005E0626">
        <w:t>.</w:t>
      </w:r>
    </w:p>
    <w:p w14:paraId="1AB0B963" w14:textId="77777777" w:rsidR="00BE0567" w:rsidRDefault="00BE0567" w:rsidP="00046BA1">
      <w:pPr>
        <w:pStyle w:val="BodyText"/>
      </w:pPr>
    </w:p>
    <w:p w14:paraId="17491CC4" w14:textId="0C2A3444" w:rsidR="00BE0567" w:rsidRPr="0042358C" w:rsidRDefault="005E0626" w:rsidP="00F10C88">
      <w:pPr>
        <w:pStyle w:val="BodyText"/>
        <w:jc w:val="center"/>
      </w:pPr>
      <w:r w:rsidRPr="005E0626">
        <w:rPr>
          <w:noProof/>
          <w:lang w:val="en-IE" w:eastAsia="en-IE"/>
        </w:rPr>
        <w:drawing>
          <wp:inline distT="0" distB="0" distL="0" distR="0" wp14:anchorId="43852324" wp14:editId="20E1DC2D">
            <wp:extent cx="4320000" cy="1224000"/>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20000" cy="1224000"/>
                    </a:xfrm>
                    <a:prstGeom prst="rect">
                      <a:avLst/>
                    </a:prstGeom>
                    <a:noFill/>
                    <a:ln>
                      <a:noFill/>
                    </a:ln>
                  </pic:spPr>
                </pic:pic>
              </a:graphicData>
            </a:graphic>
          </wp:inline>
        </w:drawing>
      </w:r>
    </w:p>
    <w:p w14:paraId="475EB903" w14:textId="19ABF33A" w:rsidR="00F10C88" w:rsidRDefault="005E0626" w:rsidP="005E0626">
      <w:pPr>
        <w:pStyle w:val="Caption"/>
      </w:pPr>
      <w:bookmarkStart w:id="82" w:name="_Ref460228305"/>
      <w:r>
        <w:t xml:space="preserve">Figure </w:t>
      </w:r>
      <w:r>
        <w:fldChar w:fldCharType="begin"/>
      </w:r>
      <w:r>
        <w:instrText xml:space="preserve"> SEQ Figure \* ARABIC </w:instrText>
      </w:r>
      <w:r>
        <w:fldChar w:fldCharType="separate"/>
      </w:r>
      <w:r w:rsidR="00F94E18">
        <w:rPr>
          <w:noProof/>
        </w:rPr>
        <w:t>4</w:t>
      </w:r>
      <w:r>
        <w:fldChar w:fldCharType="end"/>
      </w:r>
      <w:bookmarkEnd w:id="82"/>
      <w:r>
        <w:t xml:space="preserve"> A rival light </w:t>
      </w:r>
    </w:p>
    <w:p w14:paraId="37C81FE3" w14:textId="77777777" w:rsidR="000C1E9B" w:rsidRDefault="000C1E9B" w:rsidP="00926275">
      <w:pPr>
        <w:pStyle w:val="BodyText"/>
      </w:pPr>
    </w:p>
    <w:p w14:paraId="6510B253" w14:textId="1B080DC1" w:rsidR="00D67EF0" w:rsidRDefault="00D67EF0" w:rsidP="00926275">
      <w:pPr>
        <w:pStyle w:val="BodyText"/>
      </w:pPr>
      <w:r>
        <w:t>In that case the operator of the illumination</w:t>
      </w:r>
      <w:r w:rsidR="00B86E69">
        <w:t xml:space="preserve"> equipment </w:t>
      </w:r>
      <w:r>
        <w:t>should be contacted and measures should be taken to remove the direct light.</w:t>
      </w:r>
    </w:p>
    <w:p w14:paraId="5E1962D5" w14:textId="111633DA" w:rsidR="000E36D9" w:rsidRDefault="00D67EF0" w:rsidP="00926275">
      <w:pPr>
        <w:pStyle w:val="BodyText"/>
      </w:pPr>
      <w:r>
        <w:t>This can be done either by rotating the lantern to move the light cone away from the</w:t>
      </w:r>
      <w:r w:rsidR="00DC62BF">
        <w:t xml:space="preserve"> waterway or by introducing  cut-off-screen</w:t>
      </w:r>
      <w:r w:rsidR="00EF6230">
        <w:t>s</w:t>
      </w:r>
      <w:r w:rsidR="00DC62BF">
        <w:t xml:space="preserve"> (</w:t>
      </w:r>
      <w:r w:rsidR="00DC62BF">
        <w:fldChar w:fldCharType="begin"/>
      </w:r>
      <w:r w:rsidR="00DC62BF">
        <w:instrText xml:space="preserve"> REF _Ref460230031 \h </w:instrText>
      </w:r>
      <w:r w:rsidR="00DC62BF">
        <w:fldChar w:fldCharType="separate"/>
      </w:r>
      <w:r w:rsidR="00F94E18">
        <w:t xml:space="preserve">Figure </w:t>
      </w:r>
      <w:r w:rsidR="00F94E18">
        <w:rPr>
          <w:noProof/>
        </w:rPr>
        <w:t>5</w:t>
      </w:r>
      <w:r w:rsidR="00DC62BF">
        <w:fldChar w:fldCharType="end"/>
      </w:r>
      <w:r w:rsidR="00DC62BF">
        <w:t>).</w:t>
      </w:r>
      <w:r>
        <w:t xml:space="preserve"> </w:t>
      </w:r>
    </w:p>
    <w:p w14:paraId="67191AF1" w14:textId="717644A0" w:rsidR="00F10C88" w:rsidRDefault="000E36D9" w:rsidP="00942F4B">
      <w:pPr>
        <w:pStyle w:val="BodyText"/>
        <w:jc w:val="center"/>
      </w:pPr>
      <w:r w:rsidRPr="000E36D9">
        <w:rPr>
          <w:noProof/>
          <w:lang w:val="en-IE" w:eastAsia="en-IE"/>
        </w:rPr>
        <w:lastRenderedPageBreak/>
        <w:drawing>
          <wp:inline distT="0" distB="0" distL="0" distR="0" wp14:anchorId="7659B165" wp14:editId="13C86864">
            <wp:extent cx="4320000" cy="1274400"/>
            <wp:effectExtent l="0" t="0" r="0" b="254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20000" cy="1274400"/>
                    </a:xfrm>
                    <a:prstGeom prst="rect">
                      <a:avLst/>
                    </a:prstGeom>
                    <a:noFill/>
                    <a:ln>
                      <a:noFill/>
                    </a:ln>
                  </pic:spPr>
                </pic:pic>
              </a:graphicData>
            </a:graphic>
          </wp:inline>
        </w:drawing>
      </w:r>
    </w:p>
    <w:p w14:paraId="492B7C46" w14:textId="67DDF518" w:rsidR="00F10C88" w:rsidRDefault="00DC62BF" w:rsidP="00DC62BF">
      <w:pPr>
        <w:pStyle w:val="Caption"/>
      </w:pPr>
      <w:bookmarkStart w:id="83" w:name="_Ref460230031"/>
      <w:r>
        <w:t xml:space="preserve">Figure </w:t>
      </w:r>
      <w:r>
        <w:fldChar w:fldCharType="begin"/>
      </w:r>
      <w:r>
        <w:instrText xml:space="preserve"> SEQ Figure \* ARABIC </w:instrText>
      </w:r>
      <w:r>
        <w:fldChar w:fldCharType="separate"/>
      </w:r>
      <w:r w:rsidR="00F94E18">
        <w:rPr>
          <w:noProof/>
        </w:rPr>
        <w:t>5</w:t>
      </w:r>
      <w:r>
        <w:fldChar w:fldCharType="end"/>
      </w:r>
      <w:bookmarkEnd w:id="83"/>
      <w:r>
        <w:t xml:space="preserve"> Using a cut-off-screen to remove direct light</w:t>
      </w:r>
    </w:p>
    <w:p w14:paraId="244B5269" w14:textId="77777777" w:rsidR="00F10C88" w:rsidRDefault="00F10C88" w:rsidP="00926275">
      <w:pPr>
        <w:pStyle w:val="BodyText"/>
      </w:pPr>
    </w:p>
    <w:p w14:paraId="0A598718" w14:textId="77777777" w:rsidR="000D6A88" w:rsidRDefault="000D6A88" w:rsidP="00926275">
      <w:pPr>
        <w:pStyle w:val="BodyText"/>
      </w:pPr>
    </w:p>
    <w:p w14:paraId="6032D5BE" w14:textId="229371D4" w:rsidR="006F7CAD" w:rsidRDefault="006F7CAD" w:rsidP="00F71623">
      <w:pPr>
        <w:pStyle w:val="Heading2"/>
      </w:pPr>
      <w:bookmarkStart w:id="84" w:name="_Ref461693355"/>
      <w:bookmarkStart w:id="85" w:name="_Toc476211504"/>
      <w:r>
        <w:t>Navigation lights on vessels</w:t>
      </w:r>
      <w:bookmarkEnd w:id="84"/>
      <w:bookmarkEnd w:id="85"/>
    </w:p>
    <w:p w14:paraId="18417789" w14:textId="77777777" w:rsidR="006F7CAD" w:rsidRDefault="006F7CAD" w:rsidP="006F7CAD">
      <w:pPr>
        <w:pStyle w:val="Heading2separationline"/>
      </w:pPr>
    </w:p>
    <w:p w14:paraId="2D9343DB" w14:textId="7B830883" w:rsidR="004E7F67" w:rsidRDefault="004E7F67" w:rsidP="006F7CAD">
      <w:pPr>
        <w:pStyle w:val="BodyText"/>
      </w:pPr>
      <w:r>
        <w:t>The navigation lights on vessels are defined by IMO COLREG</w:t>
      </w:r>
      <w:r w:rsidR="00D663A4">
        <w:t>s</w:t>
      </w:r>
      <w:r>
        <w:t>, Rule 22 and Annex I</w:t>
      </w:r>
      <w:r w:rsidR="00D663A4">
        <w:t xml:space="preserve"> </w:t>
      </w:r>
      <w:r w:rsidR="00D663A4">
        <w:fldChar w:fldCharType="begin"/>
      </w:r>
      <w:r w:rsidR="00D663A4">
        <w:instrText xml:space="preserve"> REF _Ref460586314 \r \h </w:instrText>
      </w:r>
      <w:r w:rsidR="00D663A4">
        <w:fldChar w:fldCharType="separate"/>
      </w:r>
      <w:r w:rsidR="00F94E18">
        <w:t>[2]</w:t>
      </w:r>
      <w:r w:rsidR="00D663A4">
        <w:fldChar w:fldCharType="end"/>
      </w:r>
      <w:r>
        <w:t>. In many situations navigation lights (on a vessel) and marine signal lights (light</w:t>
      </w:r>
      <w:r w:rsidR="0064538D">
        <w:t xml:space="preserve"> </w:t>
      </w:r>
      <w:r>
        <w:t xml:space="preserve">house, beacon, buoy) may be easily distinguished by the flash characters, as navigation lights </w:t>
      </w:r>
      <w:r w:rsidR="0064538D">
        <w:t>normally are steady burning lights and signal lights are flashing.</w:t>
      </w:r>
    </w:p>
    <w:p w14:paraId="0E913910" w14:textId="61FCF614" w:rsidR="0064538D" w:rsidRDefault="0064538D" w:rsidP="006F7CAD">
      <w:pPr>
        <w:pStyle w:val="BodyText"/>
      </w:pPr>
      <w:r>
        <w:t xml:space="preserve">However, this is not </w:t>
      </w:r>
      <w:r w:rsidR="002748C8">
        <w:t xml:space="preserve">always </w:t>
      </w:r>
      <w:r>
        <w:t>true</w:t>
      </w:r>
      <w:r w:rsidR="002748C8">
        <w:t xml:space="preserve"> and therefore it makes sense to look at the intensities of the navigation lights and harmonize them with the signal lights.</w:t>
      </w:r>
      <w:r w:rsidR="00C9704C">
        <w:t xml:space="preserve"> </w:t>
      </w:r>
    </w:p>
    <w:p w14:paraId="4C8B4318" w14:textId="190DF79E" w:rsidR="002748C8" w:rsidRDefault="002748C8" w:rsidP="006F7CAD">
      <w:pPr>
        <w:pStyle w:val="BodyText"/>
      </w:pPr>
      <w:r>
        <w:t>The top light of a navigation light is the m</w:t>
      </w:r>
      <w:r w:rsidR="00796197">
        <w:t>ost intense light o</w:t>
      </w:r>
      <w:r>
        <w:t>n a vessel and its luminous intensity is linked to the length of a vessel.</w:t>
      </w:r>
    </w:p>
    <w:p w14:paraId="2DA66B03" w14:textId="77777777" w:rsidR="00F54C0D" w:rsidRDefault="00F54C0D" w:rsidP="006F7CAD">
      <w:pPr>
        <w:pStyle w:val="BodyText"/>
      </w:pPr>
    </w:p>
    <w:p w14:paraId="6464172C" w14:textId="77777777" w:rsidR="00F54C0D" w:rsidRDefault="00F54C0D" w:rsidP="006F7CAD">
      <w:pPr>
        <w:pStyle w:val="BodyText"/>
      </w:pPr>
    </w:p>
    <w:p w14:paraId="5C73123F" w14:textId="31EF1B48" w:rsidR="002748C8" w:rsidRDefault="00FC2645" w:rsidP="00FC2645">
      <w:pPr>
        <w:pStyle w:val="Caption"/>
      </w:pPr>
      <w:bookmarkStart w:id="86" w:name="_Ref476119304"/>
      <w:r>
        <w:t xml:space="preserve">Table </w:t>
      </w:r>
      <w:r>
        <w:fldChar w:fldCharType="begin"/>
      </w:r>
      <w:r>
        <w:instrText xml:space="preserve"> SEQ Table \* ARABIC </w:instrText>
      </w:r>
      <w:r>
        <w:fldChar w:fldCharType="separate"/>
      </w:r>
      <w:r w:rsidR="00F94E18">
        <w:rPr>
          <w:noProof/>
        </w:rPr>
        <w:t>3</w:t>
      </w:r>
      <w:r>
        <w:fldChar w:fldCharType="end"/>
      </w:r>
      <w:bookmarkEnd w:id="86"/>
      <w:r>
        <w:t xml:space="preserve"> </w:t>
      </w:r>
      <w:r w:rsidR="002748C8">
        <w:t>Luminous intensity of navigation lights on vessels</w:t>
      </w:r>
    </w:p>
    <w:p w14:paraId="7FE41DA3" w14:textId="77777777" w:rsidR="00FC2645" w:rsidRPr="00FC2645" w:rsidRDefault="00FC2645" w:rsidP="00FC2645"/>
    <w:tbl>
      <w:tblPr>
        <w:tblStyle w:val="TableGrid"/>
        <w:tblW w:w="8930" w:type="dxa"/>
        <w:tblInd w:w="108" w:type="dxa"/>
        <w:tblLook w:val="04A0" w:firstRow="1" w:lastRow="0" w:firstColumn="1" w:lastColumn="0" w:noHBand="0" w:noVBand="1"/>
      </w:tblPr>
      <w:tblGrid>
        <w:gridCol w:w="2127"/>
        <w:gridCol w:w="3543"/>
        <w:gridCol w:w="3260"/>
      </w:tblGrid>
      <w:tr w:rsidR="002748C8" w14:paraId="749FF563" w14:textId="77777777" w:rsidTr="00FC2645">
        <w:tc>
          <w:tcPr>
            <w:tcW w:w="2127" w:type="dxa"/>
          </w:tcPr>
          <w:p w14:paraId="4642BC95" w14:textId="1A8C479C" w:rsidR="002748C8" w:rsidRDefault="002748C8" w:rsidP="002748C8">
            <w:pPr>
              <w:pStyle w:val="BodyText"/>
              <w:jc w:val="center"/>
            </w:pPr>
            <w:r>
              <w:t>length of a vessel</w:t>
            </w:r>
          </w:p>
        </w:tc>
        <w:tc>
          <w:tcPr>
            <w:tcW w:w="3543" w:type="dxa"/>
          </w:tcPr>
          <w:p w14:paraId="09497ACC" w14:textId="4CEC740C" w:rsidR="002748C8" w:rsidRDefault="002748C8" w:rsidP="002748C8">
            <w:pPr>
              <w:pStyle w:val="BodyText"/>
              <w:jc w:val="center"/>
            </w:pPr>
            <w:r>
              <w:t>luminous intensity</w:t>
            </w:r>
            <w:r w:rsidR="00FC2645">
              <w:t xml:space="preserve"> (white, top)</w:t>
            </w:r>
          </w:p>
        </w:tc>
        <w:tc>
          <w:tcPr>
            <w:tcW w:w="3260" w:type="dxa"/>
          </w:tcPr>
          <w:p w14:paraId="62F88F57" w14:textId="4507E01B" w:rsidR="002748C8" w:rsidRDefault="00FC2645" w:rsidP="00FC2645">
            <w:pPr>
              <w:pStyle w:val="BodyText"/>
              <w:jc w:val="center"/>
            </w:pPr>
            <w:r>
              <w:t>luminous intensity (green, red)</w:t>
            </w:r>
          </w:p>
        </w:tc>
      </w:tr>
      <w:tr w:rsidR="002748C8" w14:paraId="7D1C1D0D" w14:textId="77777777" w:rsidTr="00FC2645">
        <w:tc>
          <w:tcPr>
            <w:tcW w:w="2127" w:type="dxa"/>
          </w:tcPr>
          <w:p w14:paraId="3795CFAD" w14:textId="277AFD40" w:rsidR="002748C8" w:rsidRDefault="002748C8" w:rsidP="002748C8">
            <w:pPr>
              <w:pStyle w:val="BodyText"/>
              <w:jc w:val="center"/>
            </w:pPr>
            <w:r>
              <w:t>L &lt; 12 m</w:t>
            </w:r>
          </w:p>
        </w:tc>
        <w:tc>
          <w:tcPr>
            <w:tcW w:w="3543" w:type="dxa"/>
          </w:tcPr>
          <w:p w14:paraId="094CEB4E" w14:textId="512FC039" w:rsidR="002748C8" w:rsidRDefault="002748C8" w:rsidP="002748C8">
            <w:pPr>
              <w:pStyle w:val="BodyText"/>
              <w:jc w:val="center"/>
            </w:pPr>
            <w:r>
              <w:t>approx. 4.3 cd</w:t>
            </w:r>
          </w:p>
        </w:tc>
        <w:tc>
          <w:tcPr>
            <w:tcW w:w="3260" w:type="dxa"/>
          </w:tcPr>
          <w:p w14:paraId="66EBBF70" w14:textId="627DB2D4" w:rsidR="002748C8" w:rsidRDefault="00FC2645" w:rsidP="002748C8">
            <w:pPr>
              <w:pStyle w:val="BodyText"/>
              <w:jc w:val="center"/>
            </w:pPr>
            <w:r>
              <w:t>0.9 cd</w:t>
            </w:r>
          </w:p>
        </w:tc>
      </w:tr>
      <w:tr w:rsidR="002748C8" w14:paraId="48164CC7" w14:textId="77777777" w:rsidTr="00FC2645">
        <w:tc>
          <w:tcPr>
            <w:tcW w:w="2127" w:type="dxa"/>
          </w:tcPr>
          <w:p w14:paraId="3A93751B" w14:textId="51606F30" w:rsidR="002748C8" w:rsidRDefault="002748C8" w:rsidP="002748C8">
            <w:pPr>
              <w:pStyle w:val="BodyText"/>
              <w:jc w:val="center"/>
            </w:pPr>
            <w:r>
              <w:t>12 m ≤ L &lt; 50 m</w:t>
            </w:r>
          </w:p>
        </w:tc>
        <w:tc>
          <w:tcPr>
            <w:tcW w:w="3543" w:type="dxa"/>
          </w:tcPr>
          <w:p w14:paraId="4600708A" w14:textId="18372790" w:rsidR="002748C8" w:rsidRDefault="002748C8" w:rsidP="002748C8">
            <w:pPr>
              <w:pStyle w:val="BodyText"/>
              <w:jc w:val="center"/>
            </w:pPr>
            <w:r>
              <w:t xml:space="preserve">12 </w:t>
            </w:r>
            <w:r w:rsidR="00FC2645">
              <w:t xml:space="preserve">- 52 </w:t>
            </w:r>
            <w:r>
              <w:t>cd</w:t>
            </w:r>
          </w:p>
        </w:tc>
        <w:tc>
          <w:tcPr>
            <w:tcW w:w="3260" w:type="dxa"/>
          </w:tcPr>
          <w:p w14:paraId="19EA2EE8" w14:textId="0B424F74" w:rsidR="002748C8" w:rsidRDefault="00FC2645" w:rsidP="002748C8">
            <w:pPr>
              <w:pStyle w:val="BodyText"/>
              <w:jc w:val="center"/>
            </w:pPr>
            <w:r>
              <w:t>4.3 cd</w:t>
            </w:r>
          </w:p>
        </w:tc>
      </w:tr>
      <w:tr w:rsidR="002748C8" w14:paraId="0468894D" w14:textId="77777777" w:rsidTr="00FC2645">
        <w:tc>
          <w:tcPr>
            <w:tcW w:w="2127" w:type="dxa"/>
          </w:tcPr>
          <w:p w14:paraId="2483E023" w14:textId="7E7B4360" w:rsidR="002748C8" w:rsidRDefault="002748C8" w:rsidP="002748C8">
            <w:pPr>
              <w:pStyle w:val="BodyText"/>
              <w:jc w:val="center"/>
            </w:pPr>
            <w:r>
              <w:t>L ≥ 50 m</w:t>
            </w:r>
          </w:p>
        </w:tc>
        <w:tc>
          <w:tcPr>
            <w:tcW w:w="3543" w:type="dxa"/>
          </w:tcPr>
          <w:p w14:paraId="723A727B" w14:textId="16F57B08" w:rsidR="002748C8" w:rsidRDefault="00FC2645" w:rsidP="002748C8">
            <w:pPr>
              <w:pStyle w:val="BodyText"/>
              <w:jc w:val="center"/>
            </w:pPr>
            <w:r>
              <w:t>approx. 94 cd</w:t>
            </w:r>
          </w:p>
        </w:tc>
        <w:tc>
          <w:tcPr>
            <w:tcW w:w="3260" w:type="dxa"/>
          </w:tcPr>
          <w:p w14:paraId="4746DBBC" w14:textId="09EEBFDA" w:rsidR="002748C8" w:rsidRDefault="00FC2645" w:rsidP="002748C8">
            <w:pPr>
              <w:pStyle w:val="BodyText"/>
              <w:jc w:val="center"/>
            </w:pPr>
            <w:r>
              <w:t>12 cd</w:t>
            </w:r>
          </w:p>
        </w:tc>
      </w:tr>
    </w:tbl>
    <w:p w14:paraId="0D828831" w14:textId="2742D634" w:rsidR="006F7CAD" w:rsidRDefault="00FC2645" w:rsidP="006F7CAD">
      <w:pPr>
        <w:pStyle w:val="BodyText"/>
      </w:pPr>
      <w:r>
        <w:t xml:space="preserve">Remark: </w:t>
      </w:r>
      <w:r w:rsidR="004E7F67">
        <w:t xml:space="preserve">IMO </w:t>
      </w:r>
      <w:r w:rsidR="004E7F67" w:rsidRPr="00FC2645">
        <w:rPr>
          <w:u w:val="single"/>
        </w:rPr>
        <w:t>does not use</w:t>
      </w:r>
      <w:r w:rsidR="004E7F67">
        <w:t xml:space="preserve"> the IALA definition on nominal range.</w:t>
      </w:r>
    </w:p>
    <w:p w14:paraId="4A2051B8" w14:textId="63AA066D" w:rsidR="00FC2645" w:rsidRDefault="00FC2645" w:rsidP="006F7CAD">
      <w:pPr>
        <w:pStyle w:val="BodyText"/>
      </w:pPr>
      <w:r>
        <w:t>To compete with navigation lights, there should be a minimum luminous intensity defined for a marine signal light.</w:t>
      </w:r>
    </w:p>
    <w:p w14:paraId="5513622C" w14:textId="4BEAED80" w:rsidR="00FC2645" w:rsidRDefault="00FC2645" w:rsidP="006F7CAD">
      <w:pPr>
        <w:pStyle w:val="BodyText"/>
      </w:pPr>
      <w:r>
        <w:t xml:space="preserve">It is recommended that the luminous intensity of a marine signal light should not be less than the minimum value given in </w:t>
      </w:r>
      <w:r>
        <w:fldChar w:fldCharType="begin"/>
      </w:r>
      <w:r>
        <w:instrText xml:space="preserve"> REF _Ref460584298 \h </w:instrText>
      </w:r>
      <w:r>
        <w:fldChar w:fldCharType="separate"/>
      </w:r>
      <w:r w:rsidR="00F94E18">
        <w:t xml:space="preserve">Table </w:t>
      </w:r>
      <w:r w:rsidR="00F94E18">
        <w:rPr>
          <w:noProof/>
        </w:rPr>
        <w:t>4</w:t>
      </w:r>
      <w:r>
        <w:fldChar w:fldCharType="end"/>
      </w:r>
      <w:r>
        <w:t>.</w:t>
      </w:r>
      <w:r w:rsidR="00796197">
        <w:t xml:space="preserve"> For example, when a minimum intensity </w: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eastAsiaTheme="minorEastAsia" w:hAnsi="Cambria Math"/>
          </w:rPr>
          <m:t>=0.8 cd</m:t>
        </m:r>
      </m:oMath>
      <w:r w:rsidR="00796197">
        <w:rPr>
          <w:rFonts w:eastAsiaTheme="minorEastAsia"/>
        </w:rPr>
        <w:t xml:space="preserve"> for a lighted buoy is calculated, the value should be replaced with </w: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eastAsiaTheme="minorEastAsia" w:hAnsi="Cambria Math"/>
          </w:rPr>
          <m:t>=5 cd</m:t>
        </m:r>
      </m:oMath>
      <w:r w:rsidR="00796197">
        <w:rPr>
          <w:rFonts w:eastAsiaTheme="minorEastAsia"/>
        </w:rPr>
        <w:t>.</w:t>
      </w:r>
    </w:p>
    <w:p w14:paraId="65309AAE" w14:textId="39C587A5" w:rsidR="00FC2645" w:rsidRDefault="00FC2645" w:rsidP="00FC2645">
      <w:pPr>
        <w:pStyle w:val="Caption"/>
      </w:pPr>
      <w:bookmarkStart w:id="87" w:name="_Ref460584298"/>
      <w:bookmarkStart w:id="88" w:name="_Ref476119427"/>
      <w:r>
        <w:t xml:space="preserve">Table </w:t>
      </w:r>
      <w:r>
        <w:fldChar w:fldCharType="begin"/>
      </w:r>
      <w:r>
        <w:instrText xml:space="preserve"> SEQ Table \* ARABIC </w:instrText>
      </w:r>
      <w:r>
        <w:fldChar w:fldCharType="separate"/>
      </w:r>
      <w:r w:rsidR="00F94E18">
        <w:rPr>
          <w:noProof/>
        </w:rPr>
        <w:t>4</w:t>
      </w:r>
      <w:r>
        <w:fldChar w:fldCharType="end"/>
      </w:r>
      <w:bookmarkEnd w:id="87"/>
      <w:r>
        <w:t xml:space="preserve"> Minimum luminous intensity of a marine signal light</w:t>
      </w:r>
      <w:bookmarkEnd w:id="88"/>
    </w:p>
    <w:p w14:paraId="1EDCC2DC" w14:textId="77777777" w:rsidR="00FC2645" w:rsidRPr="00FC2645" w:rsidRDefault="00FC2645" w:rsidP="00FC2645"/>
    <w:tbl>
      <w:tblPr>
        <w:tblStyle w:val="TableGrid"/>
        <w:tblW w:w="6521" w:type="dxa"/>
        <w:tblInd w:w="108" w:type="dxa"/>
        <w:tblLook w:val="04A0" w:firstRow="1" w:lastRow="0" w:firstColumn="1" w:lastColumn="0" w:noHBand="0" w:noVBand="1"/>
      </w:tblPr>
      <w:tblGrid>
        <w:gridCol w:w="3261"/>
        <w:gridCol w:w="3260"/>
      </w:tblGrid>
      <w:tr w:rsidR="00C35168" w14:paraId="0C7AE8C5" w14:textId="77777777" w:rsidTr="00C35168">
        <w:tc>
          <w:tcPr>
            <w:tcW w:w="3261" w:type="dxa"/>
          </w:tcPr>
          <w:p w14:paraId="6BA9D17F" w14:textId="37C9B8A0" w:rsidR="00C35168" w:rsidRDefault="00C35168" w:rsidP="00C35168">
            <w:pPr>
              <w:pStyle w:val="BodyText"/>
              <w:jc w:val="center"/>
            </w:pPr>
            <w:r>
              <w:t>Type of light</w:t>
            </w:r>
          </w:p>
        </w:tc>
        <w:tc>
          <w:tcPr>
            <w:tcW w:w="3260" w:type="dxa"/>
          </w:tcPr>
          <w:p w14:paraId="6CD6EE25" w14:textId="714ED233" w:rsidR="00C35168" w:rsidRDefault="00C35168" w:rsidP="00C35168">
            <w:pPr>
              <w:pStyle w:val="BodyText"/>
              <w:jc w:val="center"/>
            </w:pPr>
            <w:r>
              <w:t>minimum luminous intensity</w:t>
            </w:r>
          </w:p>
        </w:tc>
      </w:tr>
      <w:tr w:rsidR="00C35168" w14:paraId="6C2A9265" w14:textId="77777777" w:rsidTr="00C35168">
        <w:tc>
          <w:tcPr>
            <w:tcW w:w="3261" w:type="dxa"/>
          </w:tcPr>
          <w:p w14:paraId="6240939F" w14:textId="3C524D90" w:rsidR="00C35168" w:rsidRDefault="00C35168" w:rsidP="00C35168">
            <w:pPr>
              <w:pStyle w:val="BodyText"/>
              <w:jc w:val="center"/>
            </w:pPr>
            <w:r>
              <w:t>Lights on a buoy</w:t>
            </w:r>
          </w:p>
        </w:tc>
        <w:tc>
          <w:tcPr>
            <w:tcW w:w="3260" w:type="dxa"/>
          </w:tcPr>
          <w:p w14:paraId="626C3498" w14:textId="3C766CB2" w:rsidR="00C35168" w:rsidRDefault="00C35168" w:rsidP="00C35168">
            <w:pPr>
              <w:pStyle w:val="BodyText"/>
              <w:jc w:val="center"/>
            </w:pPr>
            <w:r>
              <w:t>5 cd</w:t>
            </w:r>
          </w:p>
        </w:tc>
      </w:tr>
      <w:tr w:rsidR="00C35168" w14:paraId="556250FC" w14:textId="77777777" w:rsidTr="00C35168">
        <w:tc>
          <w:tcPr>
            <w:tcW w:w="3261" w:type="dxa"/>
          </w:tcPr>
          <w:p w14:paraId="383F0B1A" w14:textId="2634CB46" w:rsidR="00C35168" w:rsidRDefault="00C35168" w:rsidP="00C35168">
            <w:pPr>
              <w:pStyle w:val="BodyText"/>
              <w:jc w:val="center"/>
            </w:pPr>
            <w:r>
              <w:t>Beacon / Light house</w:t>
            </w:r>
          </w:p>
        </w:tc>
        <w:tc>
          <w:tcPr>
            <w:tcW w:w="3260" w:type="dxa"/>
          </w:tcPr>
          <w:p w14:paraId="6599B930" w14:textId="5247E65E" w:rsidR="00C35168" w:rsidRDefault="00C35168" w:rsidP="00C35168">
            <w:pPr>
              <w:pStyle w:val="BodyText"/>
              <w:jc w:val="center"/>
            </w:pPr>
            <w:r>
              <w:t>10 cd</w:t>
            </w:r>
          </w:p>
        </w:tc>
      </w:tr>
      <w:tr w:rsidR="00C35168" w14:paraId="1FF2AFE3" w14:textId="77777777" w:rsidTr="00C35168">
        <w:tc>
          <w:tcPr>
            <w:tcW w:w="3261" w:type="dxa"/>
          </w:tcPr>
          <w:p w14:paraId="069B61B4" w14:textId="5266F167" w:rsidR="00C35168" w:rsidRDefault="00C35168" w:rsidP="00C35168">
            <w:pPr>
              <w:pStyle w:val="BodyText"/>
              <w:jc w:val="center"/>
            </w:pPr>
            <w:r>
              <w:t>Leading Light</w:t>
            </w:r>
          </w:p>
        </w:tc>
        <w:tc>
          <w:tcPr>
            <w:tcW w:w="3260" w:type="dxa"/>
          </w:tcPr>
          <w:p w14:paraId="11FFDDF5" w14:textId="2B5D77D8" w:rsidR="00C35168" w:rsidRDefault="00C35168" w:rsidP="00C35168">
            <w:pPr>
              <w:pStyle w:val="BodyText"/>
              <w:jc w:val="center"/>
            </w:pPr>
            <w:r>
              <w:t>50 cd</w:t>
            </w:r>
          </w:p>
        </w:tc>
      </w:tr>
    </w:tbl>
    <w:p w14:paraId="57D59EBE" w14:textId="4071A454" w:rsidR="00FC2645" w:rsidRPr="006F7CAD" w:rsidRDefault="00FC2645" w:rsidP="006F7CAD">
      <w:pPr>
        <w:pStyle w:val="BodyText"/>
      </w:pPr>
    </w:p>
    <w:p w14:paraId="78A55CD5" w14:textId="0CC9A8D6" w:rsidR="00F10C88" w:rsidRDefault="00B86E69" w:rsidP="00F71623">
      <w:pPr>
        <w:pStyle w:val="Heading2"/>
      </w:pPr>
      <w:bookmarkStart w:id="89" w:name="_Ref461693516"/>
      <w:bookmarkStart w:id="90" w:name="_Toc476211505"/>
      <w:r>
        <w:t>Other signal lights</w:t>
      </w:r>
      <w:bookmarkEnd w:id="89"/>
      <w:bookmarkEnd w:id="90"/>
    </w:p>
    <w:p w14:paraId="50CE135D" w14:textId="77777777" w:rsidR="00B86E69" w:rsidRDefault="00B86E69" w:rsidP="00B86E69">
      <w:pPr>
        <w:pStyle w:val="Heading2separationline"/>
      </w:pPr>
    </w:p>
    <w:p w14:paraId="7AE75DA6" w14:textId="0EED74BD" w:rsidR="00F10C88" w:rsidRDefault="00B86E69" w:rsidP="00926275">
      <w:pPr>
        <w:pStyle w:val="BodyText"/>
      </w:pPr>
      <w:r>
        <w:lastRenderedPageBreak/>
        <w:t xml:space="preserve">Aeronautical lights, road traffic signal lights and other marine signal lights may cause confusion </w:t>
      </w:r>
      <w:r w:rsidR="001C2FF5">
        <w:t>with the signal light, the calculations are done for.</w:t>
      </w:r>
    </w:p>
    <w:p w14:paraId="78A04A69" w14:textId="467F9973" w:rsidR="001C2FF5" w:rsidRDefault="001C2FF5" w:rsidP="00926275">
      <w:pPr>
        <w:pStyle w:val="BodyText"/>
        <w:rPr>
          <w:rFonts w:eastAsiaTheme="minorEastAsia"/>
        </w:rPr>
      </w:pPr>
      <w:r>
        <w:t>I</w:t>
      </w:r>
      <w:r w:rsidR="00EF6230">
        <w:t>f</w:t>
      </w:r>
      <w:r>
        <w:t xml:space="preserve"> </w:t>
      </w:r>
      <w:r w:rsidR="00EF6230">
        <w:t xml:space="preserve">it </w:t>
      </w:r>
      <w:r w:rsidR="00DB55CF">
        <w:t>is not</w:t>
      </w:r>
      <w:r>
        <w:t xml:space="preserve"> possible to remove direct light</w:t>
      </w:r>
      <w:r w:rsidR="00DB55CF">
        <w:t>,</w:t>
      </w:r>
      <w:r>
        <w:t xml:space="preserve"> which is going to the waterway</w:t>
      </w:r>
      <w:r w:rsidR="00DB55CF">
        <w:t xml:space="preserve">, </w:t>
      </w:r>
      <w:r>
        <w:t xml:space="preserve">the intensity of the marine signal light may be increased beyond the design intensity </w:t>
      </w:r>
      <m:oMath>
        <m:sSub>
          <m:sSubPr>
            <m:ctrlPr>
              <w:rPr>
                <w:rFonts w:ascii="Cambria Math" w:hAnsi="Cambria Math"/>
                <w:i/>
              </w:rPr>
            </m:ctrlPr>
          </m:sSubPr>
          <m:e>
            <m:r>
              <w:rPr>
                <w:rFonts w:ascii="Cambria Math" w:hAnsi="Cambria Math"/>
              </w:rPr>
              <m:t>I</m:t>
            </m:r>
          </m:e>
          <m:sub>
            <m:r>
              <w:rPr>
                <w:rFonts w:ascii="Cambria Math" w:hAnsi="Cambria Math"/>
              </w:rPr>
              <m:t>dsg</m:t>
            </m:r>
          </m:sub>
        </m:sSub>
      </m:oMath>
      <w:r w:rsidR="00F46FDA">
        <w:rPr>
          <w:rFonts w:eastAsiaTheme="minorEastAsia"/>
        </w:rPr>
        <w:t xml:space="preserve"> (chapter </w:t>
      </w:r>
      <w:r w:rsidR="00F46FDA">
        <w:rPr>
          <w:rFonts w:eastAsiaTheme="minorEastAsia"/>
        </w:rPr>
        <w:fldChar w:fldCharType="begin"/>
      </w:r>
      <w:r w:rsidR="00F46FDA">
        <w:rPr>
          <w:rFonts w:eastAsiaTheme="minorEastAsia"/>
        </w:rPr>
        <w:instrText xml:space="preserve"> REF _Ref460235384 \r \h </w:instrText>
      </w:r>
      <w:r w:rsidR="00F46FDA">
        <w:rPr>
          <w:rFonts w:eastAsiaTheme="minorEastAsia"/>
        </w:rPr>
      </w:r>
      <w:r w:rsidR="00F46FDA">
        <w:rPr>
          <w:rFonts w:eastAsiaTheme="minorEastAsia"/>
        </w:rPr>
        <w:fldChar w:fldCharType="separate"/>
      </w:r>
      <w:r w:rsidR="00F94E18">
        <w:rPr>
          <w:rFonts w:eastAsiaTheme="minorEastAsia"/>
        </w:rPr>
        <w:t>4.5.3</w:t>
      </w:r>
      <w:r w:rsidR="00F46FDA">
        <w:rPr>
          <w:rFonts w:eastAsiaTheme="minorEastAsia"/>
        </w:rPr>
        <w:fldChar w:fldCharType="end"/>
      </w:r>
      <w:r w:rsidR="00F46FDA">
        <w:rPr>
          <w:rFonts w:eastAsiaTheme="minorEastAsia"/>
        </w:rPr>
        <w:t xml:space="preserve">). </w:t>
      </w:r>
    </w:p>
    <w:p w14:paraId="3090B97D" w14:textId="6101D674" w:rsidR="00F46FDA" w:rsidRDefault="00F46FDA" w:rsidP="00926275">
      <w:pPr>
        <w:pStyle w:val="BodyText"/>
        <w:rPr>
          <w:rFonts w:eastAsiaTheme="minorEastAsia"/>
        </w:rPr>
      </w:pPr>
      <w:r>
        <w:rPr>
          <w:rFonts w:eastAsiaTheme="minorEastAsia"/>
        </w:rPr>
        <w:t xml:space="preserve">An example is shown in </w:t>
      </w:r>
      <w:r>
        <w:rPr>
          <w:rFonts w:eastAsiaTheme="minorEastAsia"/>
        </w:rPr>
        <w:fldChar w:fldCharType="begin"/>
      </w:r>
      <w:r>
        <w:rPr>
          <w:rFonts w:eastAsiaTheme="minorEastAsia"/>
        </w:rPr>
        <w:instrText xml:space="preserve"> REF _Ref460235642 \h </w:instrText>
      </w:r>
      <w:r>
        <w:rPr>
          <w:rFonts w:eastAsiaTheme="minorEastAsia"/>
        </w:rPr>
      </w:r>
      <w:r>
        <w:rPr>
          <w:rFonts w:eastAsiaTheme="minorEastAsia"/>
        </w:rPr>
        <w:fldChar w:fldCharType="separate"/>
      </w:r>
      <w:r w:rsidR="00F94E18">
        <w:t xml:space="preserve">Figure </w:t>
      </w:r>
      <w:r w:rsidR="00F94E18">
        <w:rPr>
          <w:noProof/>
        </w:rPr>
        <w:t>6</w:t>
      </w:r>
      <w:r>
        <w:rPr>
          <w:rFonts w:eastAsiaTheme="minorEastAsia"/>
        </w:rPr>
        <w:fldChar w:fldCharType="end"/>
      </w:r>
      <w:r>
        <w:rPr>
          <w:rFonts w:eastAsiaTheme="minorEastAsia"/>
        </w:rPr>
        <w:t>. The marine light is a sector light with three sectors. The coloured area shows the positions the sector light is used by the mariners. Next to the marine light there is a high intensity aeronautical light.</w:t>
      </w:r>
    </w:p>
    <w:p w14:paraId="4F112D40" w14:textId="0EB61BEA" w:rsidR="00F46FDA" w:rsidRDefault="00010EDB" w:rsidP="00926275">
      <w:pPr>
        <w:pStyle w:val="BodyText"/>
      </w:pPr>
      <w:r>
        <w:rPr>
          <w:rFonts w:eastAsiaTheme="minorEastAsia"/>
        </w:rPr>
        <w:t xml:space="preserve">To ensure that the marine signal light will compete with the aeronautical light, the illuminance of the marine light should be at least the same as for the aeronautical light. The calculation should be done with Allard’s law with the </w:t>
      </w:r>
      <w:del w:id="91" w:author="Noname" w:date="2017-03-30T12:50:00Z">
        <w:r w:rsidDel="00840603">
          <w:rPr>
            <w:rFonts w:eastAsiaTheme="minorEastAsia"/>
          </w:rPr>
          <w:delText xml:space="preserve">minimum </w:delText>
        </w:r>
      </w:del>
      <w:ins w:id="92" w:author="Noname" w:date="2017-03-30T12:50:00Z">
        <w:r w:rsidR="00840603">
          <w:rPr>
            <w:rFonts w:eastAsiaTheme="minorEastAsia"/>
          </w:rPr>
          <w:t xml:space="preserve">local conditions </w:t>
        </w:r>
      </w:ins>
      <w:r>
        <w:rPr>
          <w:rFonts w:eastAsiaTheme="minorEastAsia"/>
        </w:rPr>
        <w:t xml:space="preserve">visibility chosen in chapter </w:t>
      </w:r>
      <w:r>
        <w:rPr>
          <w:rFonts w:eastAsiaTheme="minorEastAsia"/>
        </w:rPr>
        <w:fldChar w:fldCharType="begin"/>
      </w:r>
      <w:r>
        <w:rPr>
          <w:rFonts w:eastAsiaTheme="minorEastAsia"/>
        </w:rPr>
        <w:instrText xml:space="preserve"> REF _Ref460236095 \r \h </w:instrText>
      </w:r>
      <w:r>
        <w:rPr>
          <w:rFonts w:eastAsiaTheme="minorEastAsia"/>
        </w:rPr>
      </w:r>
      <w:r>
        <w:rPr>
          <w:rFonts w:eastAsiaTheme="minorEastAsia"/>
        </w:rPr>
        <w:fldChar w:fldCharType="separate"/>
      </w:r>
      <w:r w:rsidR="00F94E18">
        <w:rPr>
          <w:rFonts w:eastAsiaTheme="minorEastAsia"/>
        </w:rPr>
        <w:t>5.3</w:t>
      </w:r>
      <w:r>
        <w:rPr>
          <w:rFonts w:eastAsiaTheme="minorEastAsia"/>
        </w:rPr>
        <w:fldChar w:fldCharType="end"/>
      </w:r>
      <w:r>
        <w:rPr>
          <w:rFonts w:eastAsiaTheme="minorEastAsia"/>
        </w:rPr>
        <w:t>. and some relevant positions.</w:t>
      </w:r>
    </w:p>
    <w:p w14:paraId="3853A1F2" w14:textId="6A686B86" w:rsidR="001C2FF5" w:rsidRDefault="000C1E9B" w:rsidP="00F46FDA">
      <w:pPr>
        <w:pStyle w:val="BodyText"/>
        <w:jc w:val="center"/>
      </w:pPr>
      <w:r w:rsidRPr="000C1E9B">
        <w:rPr>
          <w:noProof/>
          <w:lang w:val="en-IE" w:eastAsia="en-IE"/>
        </w:rPr>
        <w:drawing>
          <wp:inline distT="0" distB="0" distL="0" distR="0" wp14:anchorId="1BBAAD8D" wp14:editId="27A05121">
            <wp:extent cx="3600000" cy="2314800"/>
            <wp:effectExtent l="0" t="0" r="635" b="9525"/>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00000" cy="2314800"/>
                    </a:xfrm>
                    <a:prstGeom prst="rect">
                      <a:avLst/>
                    </a:prstGeom>
                    <a:noFill/>
                    <a:ln>
                      <a:noFill/>
                    </a:ln>
                  </pic:spPr>
                </pic:pic>
              </a:graphicData>
            </a:graphic>
          </wp:inline>
        </w:drawing>
      </w:r>
    </w:p>
    <w:p w14:paraId="27D26031" w14:textId="61C63169" w:rsidR="00F46FDA" w:rsidRDefault="00F46FDA" w:rsidP="00F46FDA">
      <w:pPr>
        <w:pStyle w:val="Caption"/>
      </w:pPr>
      <w:bookmarkStart w:id="93" w:name="_Ref460235642"/>
      <w:r>
        <w:t xml:space="preserve">Figure </w:t>
      </w:r>
      <w:r>
        <w:fldChar w:fldCharType="begin"/>
      </w:r>
      <w:r>
        <w:instrText xml:space="preserve"> SEQ Figure \* ARABIC </w:instrText>
      </w:r>
      <w:r>
        <w:fldChar w:fldCharType="separate"/>
      </w:r>
      <w:r w:rsidR="00F94E18">
        <w:rPr>
          <w:noProof/>
        </w:rPr>
        <w:t>6</w:t>
      </w:r>
      <w:r>
        <w:fldChar w:fldCharType="end"/>
      </w:r>
      <w:bookmarkEnd w:id="93"/>
      <w:r>
        <w:t xml:space="preserve"> Intensity check for a rival aeronautical light</w:t>
      </w:r>
    </w:p>
    <w:p w14:paraId="33E48B71" w14:textId="77777777" w:rsidR="00F46FDA" w:rsidRPr="00F46FDA" w:rsidRDefault="00F46FDA" w:rsidP="00F46FDA"/>
    <w:p w14:paraId="69E2B045" w14:textId="0236E84D" w:rsidR="00010EDB" w:rsidRDefault="00010EDB" w:rsidP="00926275">
      <w:pPr>
        <w:pStyle w:val="BodyText"/>
        <w:rPr>
          <w:rFonts w:eastAsiaTheme="minorEastAsia"/>
        </w:rPr>
      </w:pPr>
      <w:r>
        <w:t xml:space="preserve">In the example the observer is on a vessel in </w:t>
      </w:r>
      <w:r w:rsidR="00210C07">
        <w:t>the white sector</w:t>
      </w:r>
      <w:r w:rsidR="004745D2">
        <w:t xml:space="preserve">. The distance to the sector light is </w:t>
      </w:r>
      <m:oMath>
        <m:sSub>
          <m:sSubPr>
            <m:ctrlPr>
              <w:rPr>
                <w:rFonts w:ascii="Cambria Math" w:hAnsi="Cambria Math"/>
                <w:i/>
              </w:rPr>
            </m:ctrlPr>
          </m:sSubPr>
          <m:e>
            <m:r>
              <w:rPr>
                <w:rFonts w:ascii="Cambria Math" w:hAnsi="Cambria Math"/>
              </w:rPr>
              <m:t>R</m:t>
            </m:r>
          </m:e>
          <m:sub>
            <m:r>
              <w:rPr>
                <w:rFonts w:ascii="Cambria Math" w:hAnsi="Cambria Math"/>
              </w:rPr>
              <m:t>ml</m:t>
            </m:r>
          </m:sub>
        </m:sSub>
      </m:oMath>
      <w:r w:rsidR="004745D2">
        <w:rPr>
          <w:rFonts w:eastAsiaTheme="minorEastAsia"/>
        </w:rPr>
        <w:t xml:space="preserve"> </w:t>
      </w:r>
      <w:r w:rsidR="000C1E9B">
        <w:rPr>
          <w:rFonts w:eastAsiaTheme="minorEastAsia"/>
        </w:rPr>
        <w:t xml:space="preserve">(marine light) </w:t>
      </w:r>
      <w:r w:rsidR="004745D2">
        <w:rPr>
          <w:rFonts w:eastAsiaTheme="minorEastAsia"/>
        </w:rPr>
        <w:t xml:space="preserve">and to the aeronautical light is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oMath>
      <w:r w:rsidR="000C1E9B">
        <w:rPr>
          <w:rFonts w:eastAsiaTheme="minorEastAsia"/>
        </w:rPr>
        <w:t xml:space="preserve"> (rival light)</w:t>
      </w:r>
      <w:r w:rsidR="004745D2">
        <w:rPr>
          <w:rFonts w:eastAsiaTheme="minorEastAsia"/>
        </w:rPr>
        <w:t>.</w:t>
      </w:r>
    </w:p>
    <w:p w14:paraId="4D7148CE" w14:textId="77777777" w:rsidR="00203A62" w:rsidRDefault="00210C07" w:rsidP="00926275">
      <w:pPr>
        <w:pStyle w:val="BodyText"/>
        <w:rPr>
          <w:rFonts w:eastAsiaTheme="minorEastAsia"/>
        </w:rPr>
      </w:pPr>
      <w:r>
        <w:rPr>
          <w:rFonts w:eastAsiaTheme="minorEastAsia"/>
        </w:rPr>
        <w:t xml:space="preserve">The illuminance at the eye of the observer </w:t>
      </w:r>
      <w:r w:rsidR="00203A62">
        <w:rPr>
          <w:rFonts w:eastAsiaTheme="minorEastAsia"/>
        </w:rPr>
        <w:t>produced by the marine light at minimum visibility is:</w:t>
      </w:r>
    </w:p>
    <w:p w14:paraId="3FEBD6B3" w14:textId="2882EC90" w:rsidR="00210C07" w:rsidRDefault="003507D0" w:rsidP="00203A62">
      <w:pPr>
        <w:pStyle w:val="BodyText"/>
        <w:jc w:val="center"/>
        <w:rPr>
          <w:rFonts w:eastAsiaTheme="minorEastAsia"/>
        </w:rPr>
      </w:pPr>
      <m:oMath>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ml</m:t>
            </m:r>
          </m:sub>
        </m:sSub>
        <m:d>
          <m:dPr>
            <m:ctrlPr>
              <w:del w:id="94" w:author="Noname" w:date="2017-03-30T12:48:00Z">
                <w:rPr>
                  <w:rFonts w:ascii="Cambria Math" w:eastAsiaTheme="minorEastAsia" w:hAnsi="Cambria Math"/>
                  <w:i/>
                </w:rPr>
              </w:del>
            </m:ctrlPr>
          </m:dPr>
          <m:e>
            <m:sSub>
              <m:sSubPr>
                <m:ctrlPr>
                  <w:del w:id="95" w:author="Noname" w:date="2017-03-30T12:48:00Z">
                    <w:rPr>
                      <w:rFonts w:ascii="Cambria Math" w:eastAsiaTheme="minorEastAsia" w:hAnsi="Cambria Math"/>
                      <w:i/>
                    </w:rPr>
                  </w:del>
                </m:ctrlPr>
              </m:sSubPr>
              <m:e>
                <w:del w:id="96" w:author="Noname" w:date="2017-03-30T12:48:00Z">
                  <m:r>
                    <w:rPr>
                      <w:rFonts w:ascii="Cambria Math" w:eastAsiaTheme="minorEastAsia" w:hAnsi="Cambria Math"/>
                    </w:rPr>
                    <m:t>R</m:t>
                  </m:r>
                </w:del>
              </m:e>
              <m:sub>
                <w:del w:id="97" w:author="Noname" w:date="2017-03-30T12:48:00Z">
                  <m:r>
                    <w:rPr>
                      <w:rFonts w:ascii="Cambria Math" w:eastAsiaTheme="minorEastAsia" w:hAnsi="Cambria Math"/>
                    </w:rPr>
                    <m:t>ml</m:t>
                  </m:r>
                </w:del>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num>
                  <m:den>
                    <m:sSub>
                      <m:sSubPr>
                        <m:ctrlPr>
                          <w:rPr>
                            <w:rFonts w:ascii="Cambria Math" w:eastAsiaTheme="minorEastAsia" w:hAnsi="Cambria Math"/>
                            <w:i/>
                          </w:rPr>
                        </m:ctrlPr>
                      </m:sSubPr>
                      <m:e>
                        <m:r>
                          <w:rPr>
                            <w:rFonts w:ascii="Cambria Math" w:eastAsiaTheme="minorEastAsia" w:hAnsi="Cambria Math"/>
                          </w:rPr>
                          <m:t>V</m:t>
                        </m:r>
                      </m:e>
                      <m:sub>
                        <w:ins w:id="98" w:author="Noname" w:date="2017-03-30T12:43:00Z">
                          <m:r>
                            <w:rPr>
                              <w:rFonts w:ascii="Cambria Math" w:eastAsiaTheme="minorEastAsia" w:hAnsi="Cambria Math"/>
                            </w:rPr>
                            <m:t>loc</m:t>
                          </m:r>
                        </w:ins>
                        <w:del w:id="99" w:author="Noname" w:date="2017-03-30T12:43:00Z">
                          <m:r>
                            <w:rPr>
                              <w:rFonts w:ascii="Cambria Math" w:eastAsiaTheme="minorEastAsia" w:hAnsi="Cambria Math"/>
                            </w:rPr>
                            <m:t>min</m:t>
                          </m:r>
                        </w:del>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e>
              <m:sup>
                <m:r>
                  <w:rPr>
                    <w:rFonts w:ascii="Cambria Math" w:eastAsiaTheme="minorEastAsia" w:hAnsi="Cambria Math"/>
                  </w:rPr>
                  <m:t>2</m:t>
                </m:r>
              </m:sup>
            </m:sSup>
          </m:den>
        </m:f>
      </m:oMath>
      <w:r w:rsidR="00210C07">
        <w:rPr>
          <w:rFonts w:eastAsiaTheme="minorEastAsia"/>
        </w:rPr>
        <w:t xml:space="preserve"> </w:t>
      </w:r>
      <w:r w:rsidR="00203A62">
        <w:rPr>
          <w:rFonts w:eastAsiaTheme="minorEastAsia"/>
        </w:rPr>
        <w:t>.</w:t>
      </w:r>
    </w:p>
    <w:p w14:paraId="78047C80" w14:textId="69570D30" w:rsidR="00203A62" w:rsidRDefault="00203A62" w:rsidP="00203A62">
      <w:pPr>
        <w:pStyle w:val="BodyText"/>
        <w:rPr>
          <w:rFonts w:eastAsiaTheme="minorEastAsia"/>
        </w:rPr>
      </w:pPr>
      <w:r>
        <w:rPr>
          <w:rFonts w:eastAsiaTheme="minorEastAsia"/>
        </w:rPr>
        <w:t>The illuminance at the eye of the observer produced by the aeronautical light at minimum visibility is:</w:t>
      </w:r>
    </w:p>
    <w:p w14:paraId="0D0B778F" w14:textId="5CC734CF" w:rsidR="004745D2" w:rsidRDefault="003507D0" w:rsidP="00203A62">
      <w:pPr>
        <w:pStyle w:val="BodyText"/>
        <w:jc w:val="center"/>
      </w:pPr>
      <m:oMath>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rl</m:t>
            </m:r>
          </m:sub>
        </m:sSub>
        <m:d>
          <m:dPr>
            <m:ctrlPr>
              <w:del w:id="100" w:author="Noname" w:date="2017-03-30T12:48:00Z">
                <w:rPr>
                  <w:rFonts w:ascii="Cambria Math" w:eastAsiaTheme="minorEastAsia" w:hAnsi="Cambria Math"/>
                  <w:i/>
                </w:rPr>
              </w:del>
            </m:ctrlPr>
          </m:dPr>
          <m:e>
            <m:sSub>
              <m:sSubPr>
                <m:ctrlPr>
                  <w:del w:id="101" w:author="Noname" w:date="2017-03-30T12:48:00Z">
                    <w:rPr>
                      <w:rFonts w:ascii="Cambria Math" w:eastAsiaTheme="minorEastAsia" w:hAnsi="Cambria Math"/>
                      <w:i/>
                    </w:rPr>
                  </w:del>
                </m:ctrlPr>
              </m:sSubPr>
              <m:e>
                <w:del w:id="102" w:author="Noname" w:date="2017-03-30T12:48:00Z">
                  <m:r>
                    <w:rPr>
                      <w:rFonts w:ascii="Cambria Math" w:eastAsiaTheme="minorEastAsia" w:hAnsi="Cambria Math"/>
                    </w:rPr>
                    <m:t>R</m:t>
                  </m:r>
                </w:del>
              </m:e>
              <m:sub>
                <w:del w:id="103" w:author="Noname" w:date="2017-03-30T12:47:00Z">
                  <m:r>
                    <w:rPr>
                      <w:rFonts w:ascii="Cambria Math" w:eastAsiaTheme="minorEastAsia" w:hAnsi="Cambria Math"/>
                    </w:rPr>
                    <m:t>al</m:t>
                  </m:r>
                </w:del>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rl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num>
                  <m:den>
                    <m:sSub>
                      <m:sSubPr>
                        <m:ctrlPr>
                          <w:rPr>
                            <w:rFonts w:ascii="Cambria Math" w:eastAsiaTheme="minorEastAsia" w:hAnsi="Cambria Math"/>
                            <w:i/>
                          </w:rPr>
                        </m:ctrlPr>
                      </m:sSubPr>
                      <m:e>
                        <m:r>
                          <w:rPr>
                            <w:rFonts w:ascii="Cambria Math" w:eastAsiaTheme="minorEastAsia" w:hAnsi="Cambria Math"/>
                          </w:rPr>
                          <m:t>V</m:t>
                        </m:r>
                      </m:e>
                      <m:sub>
                        <w:ins w:id="104" w:author="Noname" w:date="2017-03-30T12:45:00Z">
                          <m:r>
                            <w:rPr>
                              <w:rFonts w:ascii="Cambria Math" w:eastAsiaTheme="minorEastAsia" w:hAnsi="Cambria Math"/>
                            </w:rPr>
                            <m:t>loc</m:t>
                          </m:r>
                        </w:ins>
                        <w:del w:id="105" w:author="Noname" w:date="2017-03-30T12:45:00Z">
                          <m:r>
                            <w:rPr>
                              <w:rFonts w:ascii="Cambria Math" w:eastAsiaTheme="minorEastAsia" w:hAnsi="Cambria Math"/>
                            </w:rPr>
                            <m:t>min</m:t>
                          </m:r>
                        </w:del>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e>
              <m:sup>
                <m:r>
                  <w:rPr>
                    <w:rFonts w:ascii="Cambria Math" w:eastAsiaTheme="minorEastAsia" w:hAnsi="Cambria Math"/>
                  </w:rPr>
                  <m:t>2</m:t>
                </m:r>
              </m:sup>
            </m:sSup>
          </m:den>
        </m:f>
      </m:oMath>
      <w:r w:rsidR="00203A62">
        <w:rPr>
          <w:rFonts w:eastAsiaTheme="minorEastAsia"/>
        </w:rPr>
        <w:t xml:space="preserve"> .</w:t>
      </w:r>
    </w:p>
    <w:p w14:paraId="0C2B082D" w14:textId="6C5C65A4" w:rsidR="00203A62" w:rsidRDefault="00203A62" w:rsidP="00926275">
      <w:pPr>
        <w:pStyle w:val="BodyText"/>
      </w:pPr>
      <w:r>
        <w:t>The illuminance produced by the marine light should be equal or greater than the illuminance of the aeronautical light:</w:t>
      </w:r>
    </w:p>
    <w:p w14:paraId="26DFA226" w14:textId="644E069F" w:rsidR="00203A62" w:rsidRDefault="003507D0" w:rsidP="00203A62">
      <w:pPr>
        <w:pStyle w:val="BodyText"/>
        <w:jc w:val="center"/>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ml</m:t>
            </m:r>
          </m:sub>
        </m:sSub>
        <m:d>
          <m:dPr>
            <m:ctrlPr>
              <w:del w:id="106" w:author="Noname" w:date="2017-03-30T12:48:00Z">
                <w:rPr>
                  <w:rFonts w:ascii="Cambria Math" w:hAnsi="Cambria Math"/>
                  <w:i/>
                </w:rPr>
              </w:del>
            </m:ctrlPr>
          </m:dPr>
          <m:e>
            <m:sSub>
              <m:sSubPr>
                <m:ctrlPr>
                  <w:del w:id="107" w:author="Noname" w:date="2017-03-30T12:48:00Z">
                    <w:rPr>
                      <w:rFonts w:ascii="Cambria Math" w:hAnsi="Cambria Math"/>
                      <w:i/>
                    </w:rPr>
                  </w:del>
                </m:ctrlPr>
              </m:sSubPr>
              <m:e>
                <w:del w:id="108" w:author="Noname" w:date="2017-03-30T12:48:00Z">
                  <m:r>
                    <w:rPr>
                      <w:rFonts w:ascii="Cambria Math" w:hAnsi="Cambria Math"/>
                    </w:rPr>
                    <m:t>R</m:t>
                  </m:r>
                </w:del>
              </m:e>
              <m:sub>
                <w:del w:id="109" w:author="Noname" w:date="2017-03-30T12:48:00Z">
                  <m:r>
                    <w:rPr>
                      <w:rFonts w:ascii="Cambria Math" w:hAnsi="Cambria Math"/>
                    </w:rPr>
                    <m:t>ml</m:t>
                  </m:r>
                </w:del>
              </m:sub>
            </m:sSub>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rl</m:t>
            </m:r>
          </m:sub>
        </m:sSub>
        <m:d>
          <m:dPr>
            <m:ctrlPr>
              <w:del w:id="110" w:author="Noname" w:date="2017-03-30T12:48:00Z">
                <w:rPr>
                  <w:rFonts w:ascii="Cambria Math" w:hAnsi="Cambria Math"/>
                  <w:i/>
                </w:rPr>
              </w:del>
            </m:ctrlPr>
          </m:dPr>
          <m:e>
            <m:sSub>
              <m:sSubPr>
                <m:ctrlPr>
                  <w:del w:id="111" w:author="Noname" w:date="2017-03-30T12:48:00Z">
                    <w:rPr>
                      <w:rFonts w:ascii="Cambria Math" w:hAnsi="Cambria Math"/>
                      <w:i/>
                    </w:rPr>
                  </w:del>
                </m:ctrlPr>
              </m:sSubPr>
              <m:e>
                <w:del w:id="112" w:author="Noname" w:date="2017-03-30T12:48:00Z">
                  <m:r>
                    <w:rPr>
                      <w:rFonts w:ascii="Cambria Math" w:hAnsi="Cambria Math"/>
                    </w:rPr>
                    <m:t>R</m:t>
                  </m:r>
                </w:del>
              </m:e>
              <m:sub>
                <w:del w:id="113" w:author="Noname" w:date="2017-03-30T12:48:00Z">
                  <m:r>
                    <w:rPr>
                      <w:rFonts w:ascii="Cambria Math" w:hAnsi="Cambria Math"/>
                    </w:rPr>
                    <m:t>rl</m:t>
                  </m:r>
                </w:del>
              </m:sub>
            </m:sSub>
          </m:e>
        </m:d>
      </m:oMath>
      <w:r w:rsidR="00203A62">
        <w:rPr>
          <w:rFonts w:eastAsiaTheme="minorEastAsia"/>
        </w:rPr>
        <w:t>.</w:t>
      </w:r>
    </w:p>
    <w:p w14:paraId="20328AB1" w14:textId="427D5E3D" w:rsidR="00203A62" w:rsidRDefault="00203A62" w:rsidP="00926275">
      <w:pPr>
        <w:pStyle w:val="BodyText"/>
      </w:pPr>
      <w:r>
        <w:t>This gives the inequation:</w:t>
      </w:r>
    </w:p>
    <w:p w14:paraId="59048E38" w14:textId="31A3EBF3" w:rsidR="00203A62" w:rsidRPr="00203A62" w:rsidRDefault="003507D0" w:rsidP="00203A62">
      <w:pPr>
        <w:pStyle w:val="BodyText"/>
        <w:jc w:val="center"/>
      </w:pP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num>
                  <m:den>
                    <m:sSub>
                      <m:sSubPr>
                        <m:ctrlPr>
                          <w:rPr>
                            <w:rFonts w:ascii="Cambria Math" w:eastAsiaTheme="minorEastAsia" w:hAnsi="Cambria Math"/>
                            <w:i/>
                          </w:rPr>
                        </m:ctrlPr>
                      </m:sSubPr>
                      <m:e>
                        <m:r>
                          <w:rPr>
                            <w:rFonts w:ascii="Cambria Math" w:eastAsiaTheme="minorEastAsia" w:hAnsi="Cambria Math"/>
                          </w:rPr>
                          <m:t>V</m:t>
                        </m:r>
                      </m:e>
                      <m:sub>
                        <w:ins w:id="114" w:author="Noname" w:date="2017-03-30T12:46:00Z">
                          <m:r>
                            <w:rPr>
                              <w:rFonts w:ascii="Cambria Math" w:eastAsiaTheme="minorEastAsia" w:hAnsi="Cambria Math"/>
                            </w:rPr>
                            <m:t>loc</m:t>
                          </m:r>
                        </w:ins>
                        <w:del w:id="115" w:author="Noname" w:date="2017-03-30T12:46:00Z">
                          <m:r>
                            <w:rPr>
                              <w:rFonts w:ascii="Cambria Math" w:eastAsiaTheme="minorEastAsia" w:hAnsi="Cambria Math"/>
                            </w:rPr>
                            <m:t>min</m:t>
                          </m:r>
                        </w:del>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e>
              <m:sup>
                <m:r>
                  <w:rPr>
                    <w:rFonts w:ascii="Cambria Math" w:eastAsiaTheme="minorEastAsia" w:hAnsi="Cambria Math"/>
                  </w:rPr>
                  <m:t>2</m:t>
                </m:r>
              </m:sup>
            </m:sSup>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rl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e>
              <m:sup>
                <m:r>
                  <w:rPr>
                    <w:rFonts w:ascii="Cambria Math" w:eastAsiaTheme="minorEastAsia" w:hAnsi="Cambria Math"/>
                  </w:rPr>
                  <m:t>2</m:t>
                </m:r>
              </m:sup>
            </m:sSup>
          </m:den>
        </m:f>
      </m:oMath>
      <w:r w:rsidR="00203A62">
        <w:rPr>
          <w:rFonts w:eastAsiaTheme="minorEastAsia"/>
        </w:rPr>
        <w:t xml:space="preserve"> .</w:t>
      </w:r>
    </w:p>
    <w:p w14:paraId="69E56B6E" w14:textId="5F9A3CD6" w:rsidR="00203A62" w:rsidRDefault="000C1E9B" w:rsidP="00926275">
      <w:pPr>
        <w:pStyle w:val="BodyText"/>
      </w:pPr>
      <w:r>
        <w:t>Rearranging the formula gives a minimum value for the luminous intensity of the marine signal light.</w:t>
      </w:r>
    </w:p>
    <w:p w14:paraId="6387A8DC" w14:textId="0407FD9B" w:rsidR="000C1E9B" w:rsidRDefault="000C1E9B" w:rsidP="000C1E9B">
      <w:pPr>
        <w:pStyle w:val="Caption"/>
      </w:pPr>
      <w:bookmarkStart w:id="116" w:name="_Ref461693554"/>
      <w:bookmarkStart w:id="117" w:name="_Toc476205563"/>
      <w:r>
        <w:t xml:space="preserve">Equation </w:t>
      </w:r>
      <w:r>
        <w:fldChar w:fldCharType="begin"/>
      </w:r>
      <w:r>
        <w:instrText xml:space="preserve"> SEQ Equation \* ARABIC </w:instrText>
      </w:r>
      <w:r>
        <w:fldChar w:fldCharType="separate"/>
      </w:r>
      <w:r w:rsidR="00F94E18">
        <w:rPr>
          <w:noProof/>
        </w:rPr>
        <w:t>8</w:t>
      </w:r>
      <w:r>
        <w:fldChar w:fldCharType="end"/>
      </w:r>
      <w:bookmarkEnd w:id="116"/>
      <w:r>
        <w:t xml:space="preserve"> Inequation for the intensity of a marine light considering a rival light</w:t>
      </w:r>
      <w:bookmarkEnd w:id="117"/>
    </w:p>
    <w:p w14:paraId="3B1CC4EB" w14:textId="77777777" w:rsidR="000C1E9B" w:rsidRPr="000C1E9B" w:rsidRDefault="000C1E9B" w:rsidP="000C1E9B"/>
    <w:p w14:paraId="5E9522A6" w14:textId="6C754766" w:rsidR="00203A62" w:rsidRDefault="003507D0" w:rsidP="000C1E9B">
      <w:pPr>
        <w:pStyle w:val="BodyText"/>
        <w:jc w:val="center"/>
      </w:pP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ml</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rl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num>
          <m:den>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den>
        </m:f>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e>
              <m:sup>
                <m:r>
                  <w:rPr>
                    <w:rFonts w:ascii="Cambria Math" w:eastAsiaTheme="minorEastAsia" w:hAnsi="Cambria Math"/>
                  </w:rPr>
                  <m:t>2</m:t>
                </m:r>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e>
              <m:sup>
                <m:r>
                  <w:rPr>
                    <w:rFonts w:ascii="Cambria Math" w:eastAsiaTheme="minorEastAsia" w:hAnsi="Cambria Math"/>
                  </w:rPr>
                  <m:t>2</m:t>
                </m:r>
              </m:sup>
            </m:sSup>
          </m:den>
        </m:f>
      </m:oMath>
      <w:r w:rsidR="000C1E9B">
        <w:rPr>
          <w:rFonts w:eastAsiaTheme="minorEastAsia"/>
        </w:rPr>
        <w:t xml:space="preserve"> .</w:t>
      </w:r>
    </w:p>
    <w:p w14:paraId="6A40F22A" w14:textId="011558AC" w:rsidR="000C1E9B" w:rsidRDefault="009E5600" w:rsidP="003E6E7F">
      <w:pPr>
        <w:pStyle w:val="BodyText"/>
      </w:pPr>
      <w:r>
        <w:t>The luminous intensity of the rival light has to be reported by the operator.</w:t>
      </w:r>
    </w:p>
    <w:p w14:paraId="792AFC13" w14:textId="044A2D66" w:rsidR="009E5600" w:rsidRPr="003E6E7F" w:rsidRDefault="009E5600" w:rsidP="00926275">
      <w:pPr>
        <w:pStyle w:val="BodyText"/>
        <w:rPr>
          <w:b/>
          <w:bCs/>
          <w:i/>
          <w:color w:val="575756"/>
          <w:u w:val="single"/>
        </w:rPr>
      </w:pPr>
      <w:r>
        <w:t xml:space="preserve">Some typical values are given in </w:t>
      </w:r>
      <w:r w:rsidR="000D6A88">
        <w:rPr>
          <w:sz w:val="18"/>
        </w:rPr>
        <w:fldChar w:fldCharType="begin"/>
      </w:r>
      <w:r w:rsidR="000D6A88">
        <w:instrText xml:space="preserve"> REF _Ref476050071 \h </w:instrText>
      </w:r>
      <w:r w:rsidR="000D6A88">
        <w:rPr>
          <w:sz w:val="18"/>
        </w:rPr>
      </w:r>
      <w:r w:rsidR="000D6A88">
        <w:rPr>
          <w:sz w:val="18"/>
        </w:rPr>
        <w:fldChar w:fldCharType="separate"/>
      </w:r>
      <w:r w:rsidR="00F94E18">
        <w:t xml:space="preserve">Table </w:t>
      </w:r>
      <w:r w:rsidR="00F94E18">
        <w:rPr>
          <w:noProof/>
        </w:rPr>
        <w:t>5</w:t>
      </w:r>
      <w:r w:rsidR="000D6A88">
        <w:fldChar w:fldCharType="end"/>
      </w:r>
      <w:r w:rsidR="000D6A88">
        <w:t>.</w:t>
      </w:r>
    </w:p>
    <w:p w14:paraId="73565BF0" w14:textId="77777777" w:rsidR="000D6A88" w:rsidRDefault="000D6A88" w:rsidP="00926275">
      <w:pPr>
        <w:pStyle w:val="BodyText"/>
      </w:pPr>
    </w:p>
    <w:p w14:paraId="67B3FADF" w14:textId="77777777" w:rsidR="000D6A88" w:rsidRDefault="000D6A88">
      <w:pPr>
        <w:spacing w:after="200" w:line="276" w:lineRule="auto"/>
        <w:rPr>
          <w:b/>
          <w:bCs/>
          <w:i/>
          <w:color w:val="575756"/>
          <w:sz w:val="22"/>
          <w:u w:val="single"/>
        </w:rPr>
      </w:pPr>
      <w:bookmarkStart w:id="118" w:name="_Ref476050071"/>
      <w:r>
        <w:br w:type="page"/>
      </w:r>
    </w:p>
    <w:p w14:paraId="6701F187" w14:textId="71AF288F" w:rsidR="009E5600" w:rsidRDefault="009E5600" w:rsidP="009E5600">
      <w:pPr>
        <w:pStyle w:val="Caption"/>
      </w:pPr>
      <w:r>
        <w:lastRenderedPageBreak/>
        <w:t xml:space="preserve">Table </w:t>
      </w:r>
      <w:r>
        <w:fldChar w:fldCharType="begin"/>
      </w:r>
      <w:r>
        <w:instrText xml:space="preserve"> SEQ Table \* ARABIC </w:instrText>
      </w:r>
      <w:r>
        <w:fldChar w:fldCharType="separate"/>
      </w:r>
      <w:r w:rsidR="00F94E18">
        <w:rPr>
          <w:noProof/>
        </w:rPr>
        <w:t>5</w:t>
      </w:r>
      <w:r>
        <w:fldChar w:fldCharType="end"/>
      </w:r>
      <w:bookmarkEnd w:id="118"/>
      <w:r>
        <w:t xml:space="preserve"> Intensity of road traffic and aeronautical signal lights at</w:t>
      </w:r>
      <w:r w:rsidR="00C91CF1">
        <w:t xml:space="preserve"> </w:t>
      </w:r>
      <w:r>
        <w:t>night</w:t>
      </w:r>
    </w:p>
    <w:tbl>
      <w:tblPr>
        <w:tblStyle w:val="TableGrid"/>
        <w:tblW w:w="9744" w:type="dxa"/>
        <w:tblInd w:w="108" w:type="dxa"/>
        <w:tblLook w:val="04A0" w:firstRow="1" w:lastRow="0" w:firstColumn="1" w:lastColumn="0" w:noHBand="0" w:noVBand="1"/>
      </w:tblPr>
      <w:tblGrid>
        <w:gridCol w:w="1985"/>
        <w:gridCol w:w="2586"/>
        <w:gridCol w:w="2586"/>
        <w:gridCol w:w="2587"/>
      </w:tblGrid>
      <w:tr w:rsidR="009E5600" w14:paraId="67889E40" w14:textId="77777777" w:rsidTr="00C91CF1">
        <w:tc>
          <w:tcPr>
            <w:tcW w:w="1985" w:type="dxa"/>
          </w:tcPr>
          <w:p w14:paraId="0FC5E928" w14:textId="4E8D6C3E" w:rsidR="009E5600" w:rsidRDefault="009E5600" w:rsidP="00C91CF1">
            <w:pPr>
              <w:pStyle w:val="BodyText"/>
              <w:jc w:val="center"/>
            </w:pPr>
            <w:r>
              <w:t>Purpose</w:t>
            </w:r>
          </w:p>
        </w:tc>
        <w:tc>
          <w:tcPr>
            <w:tcW w:w="2586" w:type="dxa"/>
          </w:tcPr>
          <w:p w14:paraId="368E5CC7" w14:textId="227E6276" w:rsidR="009E5600" w:rsidRDefault="009E5600" w:rsidP="00C91CF1">
            <w:pPr>
              <w:pStyle w:val="BodyText"/>
              <w:jc w:val="center"/>
            </w:pPr>
            <w:r>
              <w:t>Type</w:t>
            </w:r>
          </w:p>
        </w:tc>
        <w:tc>
          <w:tcPr>
            <w:tcW w:w="2586" w:type="dxa"/>
          </w:tcPr>
          <w:p w14:paraId="0E8A0F72" w14:textId="60FFD747" w:rsidR="009E5600" w:rsidRDefault="009E5600" w:rsidP="00C91CF1">
            <w:pPr>
              <w:pStyle w:val="BodyText"/>
              <w:jc w:val="center"/>
            </w:pPr>
            <w:r>
              <w:t>Luminous intensity</w:t>
            </w:r>
          </w:p>
        </w:tc>
        <w:tc>
          <w:tcPr>
            <w:tcW w:w="2587" w:type="dxa"/>
          </w:tcPr>
          <w:p w14:paraId="617F3106" w14:textId="014CA6A7" w:rsidR="009E5600" w:rsidRDefault="00C91CF1" w:rsidP="00C91CF1">
            <w:pPr>
              <w:pStyle w:val="BodyText"/>
              <w:jc w:val="center"/>
            </w:pPr>
            <w:r>
              <w:t>Characteristics</w:t>
            </w:r>
          </w:p>
        </w:tc>
      </w:tr>
      <w:tr w:rsidR="00C91CF1" w14:paraId="16E2B502" w14:textId="77777777" w:rsidTr="00C91CF1">
        <w:tc>
          <w:tcPr>
            <w:tcW w:w="1985" w:type="dxa"/>
            <w:vMerge w:val="restart"/>
            <w:vAlign w:val="center"/>
          </w:tcPr>
          <w:p w14:paraId="7F2BECBD" w14:textId="6803CA0E" w:rsidR="00C91CF1" w:rsidRDefault="00C91CF1" w:rsidP="00D663A4">
            <w:pPr>
              <w:pStyle w:val="BodyText"/>
              <w:jc w:val="center"/>
            </w:pPr>
            <w:r>
              <w:t>Aeronautical obstacle light</w:t>
            </w:r>
            <w:r w:rsidR="00666303">
              <w:t>s</w:t>
            </w:r>
            <w:r>
              <w:t xml:space="preserve"> </w:t>
            </w:r>
            <w:r w:rsidR="00D663A4">
              <w:fldChar w:fldCharType="begin"/>
            </w:r>
            <w:r w:rsidR="00D663A4">
              <w:instrText xml:space="preserve"> REF _Ref460586379 \r \h </w:instrText>
            </w:r>
            <w:r w:rsidR="00D663A4">
              <w:fldChar w:fldCharType="separate"/>
            </w:r>
            <w:r w:rsidR="00F94E18">
              <w:t>[3]</w:t>
            </w:r>
            <w:r w:rsidR="00D663A4">
              <w:fldChar w:fldCharType="end"/>
            </w:r>
          </w:p>
        </w:tc>
        <w:tc>
          <w:tcPr>
            <w:tcW w:w="2586" w:type="dxa"/>
          </w:tcPr>
          <w:p w14:paraId="532619A7" w14:textId="5B0C05A7" w:rsidR="00C91CF1" w:rsidRDefault="00C91CF1" w:rsidP="00C91CF1">
            <w:pPr>
              <w:pStyle w:val="BodyText"/>
              <w:jc w:val="center"/>
            </w:pPr>
            <w:r>
              <w:t>Low-intensity, Type A, red, fixed</w:t>
            </w:r>
          </w:p>
        </w:tc>
        <w:tc>
          <w:tcPr>
            <w:tcW w:w="2586" w:type="dxa"/>
          </w:tcPr>
          <w:p w14:paraId="77B2F368" w14:textId="3AB29465" w:rsidR="00C91CF1" w:rsidRDefault="00C91CF1" w:rsidP="00C91CF1">
            <w:pPr>
              <w:pStyle w:val="BodyText"/>
              <w:jc w:val="center"/>
            </w:pPr>
            <w:r>
              <w:t>10 cd</w:t>
            </w:r>
          </w:p>
        </w:tc>
        <w:tc>
          <w:tcPr>
            <w:tcW w:w="2587" w:type="dxa"/>
          </w:tcPr>
          <w:p w14:paraId="2730D185" w14:textId="551DC3C1" w:rsidR="00C91CF1" w:rsidRDefault="00C91CF1" w:rsidP="00C91CF1">
            <w:pPr>
              <w:pStyle w:val="BodyText"/>
              <w:jc w:val="center"/>
            </w:pPr>
            <w:r>
              <w:t>omnidirectional</w:t>
            </w:r>
          </w:p>
        </w:tc>
      </w:tr>
      <w:tr w:rsidR="00C91CF1" w14:paraId="42AA8539" w14:textId="77777777" w:rsidTr="00C91CF1">
        <w:tc>
          <w:tcPr>
            <w:tcW w:w="1985" w:type="dxa"/>
            <w:vMerge/>
          </w:tcPr>
          <w:p w14:paraId="1246D177" w14:textId="77777777" w:rsidR="00C91CF1" w:rsidRDefault="00C91CF1" w:rsidP="00C91CF1">
            <w:pPr>
              <w:pStyle w:val="BodyText"/>
              <w:jc w:val="center"/>
            </w:pPr>
          </w:p>
        </w:tc>
        <w:tc>
          <w:tcPr>
            <w:tcW w:w="2586" w:type="dxa"/>
          </w:tcPr>
          <w:p w14:paraId="41DE7D80" w14:textId="23AB93B2" w:rsidR="00C91CF1" w:rsidRDefault="00C91CF1" w:rsidP="00C91CF1">
            <w:pPr>
              <w:pStyle w:val="BodyText"/>
              <w:jc w:val="center"/>
            </w:pPr>
            <w:r>
              <w:t>Low-intensity, Type B, red, fixed</w:t>
            </w:r>
          </w:p>
        </w:tc>
        <w:tc>
          <w:tcPr>
            <w:tcW w:w="2586" w:type="dxa"/>
          </w:tcPr>
          <w:p w14:paraId="0F8164FB" w14:textId="6617EB04" w:rsidR="00C91CF1" w:rsidRDefault="00C91CF1" w:rsidP="00C91CF1">
            <w:pPr>
              <w:pStyle w:val="BodyText"/>
              <w:jc w:val="center"/>
            </w:pPr>
            <w:r>
              <w:t>30 cd</w:t>
            </w:r>
          </w:p>
        </w:tc>
        <w:tc>
          <w:tcPr>
            <w:tcW w:w="2587" w:type="dxa"/>
          </w:tcPr>
          <w:p w14:paraId="720B9D9D" w14:textId="77A3464B" w:rsidR="00C91CF1" w:rsidRDefault="00C91CF1" w:rsidP="00C91CF1">
            <w:pPr>
              <w:pStyle w:val="BodyText"/>
              <w:jc w:val="center"/>
            </w:pPr>
            <w:r>
              <w:t>omnidirectional</w:t>
            </w:r>
          </w:p>
        </w:tc>
      </w:tr>
      <w:tr w:rsidR="00C91CF1" w14:paraId="4AEDDE3B" w14:textId="77777777" w:rsidTr="00C91CF1">
        <w:tc>
          <w:tcPr>
            <w:tcW w:w="1985" w:type="dxa"/>
            <w:vMerge/>
          </w:tcPr>
          <w:p w14:paraId="22C5B8D8" w14:textId="77777777" w:rsidR="00C91CF1" w:rsidRDefault="00C91CF1" w:rsidP="00C91CF1">
            <w:pPr>
              <w:pStyle w:val="BodyText"/>
              <w:jc w:val="center"/>
            </w:pPr>
          </w:p>
        </w:tc>
        <w:tc>
          <w:tcPr>
            <w:tcW w:w="2586" w:type="dxa"/>
          </w:tcPr>
          <w:p w14:paraId="165107D8" w14:textId="5D79468F" w:rsidR="00C91CF1" w:rsidRDefault="00C91CF1" w:rsidP="00C91CF1">
            <w:pPr>
              <w:pStyle w:val="BodyText"/>
              <w:jc w:val="center"/>
            </w:pPr>
            <w:r>
              <w:t>Medium intensity, Type A, white, flashing</w:t>
            </w:r>
          </w:p>
        </w:tc>
        <w:tc>
          <w:tcPr>
            <w:tcW w:w="2586" w:type="dxa"/>
          </w:tcPr>
          <w:p w14:paraId="3DA6A6FC" w14:textId="093F6DB1" w:rsidR="00C91CF1" w:rsidRDefault="00C91CF1" w:rsidP="00C91CF1">
            <w:pPr>
              <w:pStyle w:val="BodyText"/>
              <w:jc w:val="center"/>
            </w:pPr>
            <w:r>
              <w:t>2000 cd</w:t>
            </w:r>
          </w:p>
        </w:tc>
        <w:tc>
          <w:tcPr>
            <w:tcW w:w="2587" w:type="dxa"/>
          </w:tcPr>
          <w:p w14:paraId="3D60F042" w14:textId="4DCC91AC" w:rsidR="00C91CF1" w:rsidRDefault="00C91CF1" w:rsidP="00C91CF1">
            <w:pPr>
              <w:pStyle w:val="BodyText"/>
              <w:jc w:val="center"/>
            </w:pPr>
            <w:r>
              <w:t>omnidirectional</w:t>
            </w:r>
          </w:p>
        </w:tc>
      </w:tr>
      <w:tr w:rsidR="00C91CF1" w14:paraId="583E3EF4" w14:textId="77777777" w:rsidTr="00C91CF1">
        <w:tc>
          <w:tcPr>
            <w:tcW w:w="1985" w:type="dxa"/>
            <w:vMerge/>
          </w:tcPr>
          <w:p w14:paraId="22735780" w14:textId="77777777" w:rsidR="00C91CF1" w:rsidRDefault="00C91CF1" w:rsidP="00C91CF1">
            <w:pPr>
              <w:pStyle w:val="BodyText"/>
              <w:jc w:val="center"/>
            </w:pPr>
          </w:p>
        </w:tc>
        <w:tc>
          <w:tcPr>
            <w:tcW w:w="2586" w:type="dxa"/>
          </w:tcPr>
          <w:p w14:paraId="1094CF58" w14:textId="77777777" w:rsidR="00C91CF1" w:rsidRDefault="00C91CF1" w:rsidP="00C91CF1">
            <w:pPr>
              <w:pStyle w:val="BodyText"/>
              <w:jc w:val="center"/>
            </w:pPr>
            <w:r>
              <w:t>Medium intensity, Type B,</w:t>
            </w:r>
          </w:p>
          <w:p w14:paraId="3DF089B7" w14:textId="1C4E7732" w:rsidR="00C91CF1" w:rsidRDefault="00C91CF1" w:rsidP="00C91CF1">
            <w:pPr>
              <w:pStyle w:val="BodyText"/>
              <w:jc w:val="center"/>
            </w:pPr>
            <w:r>
              <w:t>red, flashing</w:t>
            </w:r>
          </w:p>
        </w:tc>
        <w:tc>
          <w:tcPr>
            <w:tcW w:w="2586" w:type="dxa"/>
          </w:tcPr>
          <w:p w14:paraId="4FDFFE82" w14:textId="615FDF70" w:rsidR="00C91CF1" w:rsidRDefault="00C91CF1" w:rsidP="00C91CF1">
            <w:pPr>
              <w:pStyle w:val="BodyText"/>
              <w:jc w:val="center"/>
            </w:pPr>
            <w:r>
              <w:t>2000 cd</w:t>
            </w:r>
          </w:p>
        </w:tc>
        <w:tc>
          <w:tcPr>
            <w:tcW w:w="2587" w:type="dxa"/>
          </w:tcPr>
          <w:p w14:paraId="5F339093" w14:textId="3BFD5903" w:rsidR="00C91CF1" w:rsidRDefault="00C91CF1" w:rsidP="00C91CF1">
            <w:pPr>
              <w:pStyle w:val="BodyText"/>
              <w:jc w:val="center"/>
            </w:pPr>
            <w:r>
              <w:t>omnidirectional</w:t>
            </w:r>
          </w:p>
        </w:tc>
      </w:tr>
      <w:tr w:rsidR="00C91CF1" w14:paraId="22D37B75" w14:textId="77777777" w:rsidTr="00C91CF1">
        <w:tc>
          <w:tcPr>
            <w:tcW w:w="1985" w:type="dxa"/>
          </w:tcPr>
          <w:p w14:paraId="13FB9FA1" w14:textId="6A3E5FE3" w:rsidR="00C91CF1" w:rsidRPr="00EF6230" w:rsidRDefault="00666303" w:rsidP="00C91CF1">
            <w:pPr>
              <w:pStyle w:val="BodyText"/>
              <w:jc w:val="center"/>
            </w:pPr>
            <w:r w:rsidRPr="00EF6230">
              <w:t xml:space="preserve">Road traffic lights </w:t>
            </w:r>
            <w:r w:rsidR="002A4FBE" w:rsidRPr="00EF6230">
              <w:fldChar w:fldCharType="begin"/>
            </w:r>
            <w:r w:rsidR="002A4FBE" w:rsidRPr="00EF6230">
              <w:instrText xml:space="preserve"> REF _Ref460823611 \r \h </w:instrText>
            </w:r>
            <w:r w:rsidR="0002193D" w:rsidRPr="00EF6230">
              <w:instrText xml:space="preserve"> \* MERGEFORMAT </w:instrText>
            </w:r>
            <w:r w:rsidR="002A4FBE" w:rsidRPr="00EF6230">
              <w:fldChar w:fldCharType="separate"/>
            </w:r>
            <w:r w:rsidR="00F94E18">
              <w:t>[4]</w:t>
            </w:r>
            <w:r w:rsidR="002A4FBE" w:rsidRPr="00EF6230">
              <w:fldChar w:fldCharType="end"/>
            </w:r>
          </w:p>
        </w:tc>
        <w:tc>
          <w:tcPr>
            <w:tcW w:w="2586" w:type="dxa"/>
          </w:tcPr>
          <w:p w14:paraId="75F17A54" w14:textId="77777777" w:rsidR="00C91CF1" w:rsidRPr="00EF6230" w:rsidRDefault="002A4FBE" w:rsidP="00C91CF1">
            <w:pPr>
              <w:pStyle w:val="BodyText"/>
              <w:jc w:val="center"/>
            </w:pPr>
            <w:r w:rsidRPr="00EF6230">
              <w:t>Green, Red, Yellow</w:t>
            </w:r>
          </w:p>
          <w:p w14:paraId="37278D00" w14:textId="282EA825" w:rsidR="0002193D" w:rsidRPr="00EF6230" w:rsidRDefault="0002193D" w:rsidP="00C91CF1">
            <w:pPr>
              <w:pStyle w:val="BodyText"/>
              <w:jc w:val="center"/>
            </w:pPr>
          </w:p>
        </w:tc>
        <w:tc>
          <w:tcPr>
            <w:tcW w:w="2586" w:type="dxa"/>
          </w:tcPr>
          <w:p w14:paraId="0359049B" w14:textId="6965D2ED" w:rsidR="00C91CF1" w:rsidRPr="00EF6230" w:rsidRDefault="002A4FBE" w:rsidP="00C91CF1">
            <w:pPr>
              <w:pStyle w:val="BodyText"/>
              <w:jc w:val="center"/>
            </w:pPr>
            <w:r w:rsidRPr="00EF6230">
              <w:t>25 - 200 cd</w:t>
            </w:r>
          </w:p>
        </w:tc>
        <w:tc>
          <w:tcPr>
            <w:tcW w:w="2587" w:type="dxa"/>
          </w:tcPr>
          <w:p w14:paraId="09126C5A" w14:textId="0259B893" w:rsidR="00C91CF1" w:rsidRPr="00EF6230" w:rsidRDefault="002A4FBE" w:rsidP="00C91CF1">
            <w:pPr>
              <w:pStyle w:val="BodyText"/>
              <w:jc w:val="center"/>
            </w:pPr>
            <w:r w:rsidRPr="00EF6230">
              <w:t>pencil beam</w:t>
            </w:r>
          </w:p>
        </w:tc>
      </w:tr>
    </w:tbl>
    <w:p w14:paraId="5897147E" w14:textId="77777777" w:rsidR="000C1E9B" w:rsidRDefault="000C1E9B" w:rsidP="00926275">
      <w:pPr>
        <w:pStyle w:val="BodyText"/>
      </w:pPr>
    </w:p>
    <w:p w14:paraId="36F9FA71" w14:textId="7C293891" w:rsidR="000C1E9B" w:rsidRDefault="0096692C" w:rsidP="0096692C">
      <w:pPr>
        <w:pStyle w:val="Heading1"/>
      </w:pPr>
      <w:bookmarkStart w:id="119" w:name="_Toc476211506"/>
      <w:r>
        <w:t>PHOTOMETRIC LUMINOUS INTENSITY</w:t>
      </w:r>
      <w:bookmarkEnd w:id="119"/>
    </w:p>
    <w:p w14:paraId="1CF5AC18" w14:textId="77777777" w:rsidR="0070130A" w:rsidRDefault="0070130A" w:rsidP="0070130A">
      <w:pPr>
        <w:pStyle w:val="Heading1separatationline"/>
      </w:pPr>
    </w:p>
    <w:p w14:paraId="17D7E44C" w14:textId="7464358A" w:rsidR="0070130A" w:rsidRPr="0070130A" w:rsidRDefault="0070130A" w:rsidP="0070130A">
      <w:pPr>
        <w:pStyle w:val="Heading2"/>
      </w:pPr>
      <w:bookmarkStart w:id="120" w:name="_Toc476211507"/>
      <w:r>
        <w:t>In-Situ- and Photometric Intensity</w:t>
      </w:r>
      <w:bookmarkEnd w:id="120"/>
    </w:p>
    <w:p w14:paraId="67E2A036" w14:textId="77777777" w:rsidR="0096692C" w:rsidRPr="0096692C" w:rsidRDefault="0096692C" w:rsidP="0096692C">
      <w:pPr>
        <w:pStyle w:val="Heading1separatationline"/>
      </w:pPr>
    </w:p>
    <w:p w14:paraId="2F09A4A2" w14:textId="0ACE680F" w:rsidR="000C1E9B" w:rsidRDefault="005056DC" w:rsidP="00926275">
      <w:pPr>
        <w:pStyle w:val="BodyText"/>
      </w:pPr>
      <w:r>
        <w:t>The luminous intensity calculated in the chapters above is an intensity, which should be guaranteed</w:t>
      </w:r>
      <w:r w:rsidR="00D25567">
        <w:t>,</w:t>
      </w:r>
      <w:r>
        <w:t xml:space="preserve"> when the light is in operation.</w:t>
      </w:r>
      <w:r w:rsidR="00131C59">
        <w:t xml:space="preserve"> It is called in-situ-intensity </w:t>
      </w:r>
      <m:oMath>
        <m:sSub>
          <m:sSubPr>
            <m:ctrlPr>
              <w:rPr>
                <w:rFonts w:ascii="Cambria Math" w:hAnsi="Cambria Math"/>
                <w:i/>
              </w:rPr>
            </m:ctrlPr>
          </m:sSubPr>
          <m:e>
            <m:r>
              <w:rPr>
                <w:rFonts w:ascii="Cambria Math" w:hAnsi="Cambria Math"/>
              </w:rPr>
              <m:t>I</m:t>
            </m:r>
          </m:e>
          <m:sub>
            <m:r>
              <w:rPr>
                <w:rFonts w:ascii="Cambria Math" w:hAnsi="Cambria Math"/>
              </w:rPr>
              <m:t>ins</m:t>
            </m:r>
          </m:sub>
        </m:sSub>
      </m:oMath>
      <w:r w:rsidR="00131C59">
        <w:rPr>
          <w:rFonts w:eastAsiaTheme="minorEastAsia"/>
        </w:rPr>
        <w:t xml:space="preserve"> in this chapter.</w:t>
      </w:r>
    </w:p>
    <w:p w14:paraId="744F5480" w14:textId="3D4342CD" w:rsidR="005056DC" w:rsidRDefault="00AA05AA" w:rsidP="00926275">
      <w:pPr>
        <w:pStyle w:val="BodyText"/>
      </w:pPr>
      <w:r>
        <w:t xml:space="preserve">It </w:t>
      </w:r>
      <w:r w:rsidR="005056DC">
        <w:t>is not the luminous intensity, which is measured in a light laboratory.</w:t>
      </w:r>
      <w:r>
        <w:t xml:space="preserve"> The measured intensity is now called photometric intensity </w:t>
      </w:r>
      <m:oMath>
        <m:sSub>
          <m:sSubPr>
            <m:ctrlPr>
              <w:rPr>
                <w:rFonts w:ascii="Cambria Math" w:hAnsi="Cambria Math"/>
                <w:i/>
              </w:rPr>
            </m:ctrlPr>
          </m:sSubPr>
          <m:e>
            <m:r>
              <w:rPr>
                <w:rFonts w:ascii="Cambria Math" w:hAnsi="Cambria Math"/>
              </w:rPr>
              <m:t>I</m:t>
            </m:r>
          </m:e>
          <m:sub>
            <m:r>
              <w:rPr>
                <w:rFonts w:ascii="Cambria Math" w:hAnsi="Cambria Math"/>
              </w:rPr>
              <m:t>ph</m:t>
            </m:r>
          </m:sub>
        </m:sSub>
      </m:oMath>
      <w:r>
        <w:rPr>
          <w:rFonts w:eastAsiaTheme="minorEastAsia"/>
        </w:rPr>
        <w:t>.</w:t>
      </w:r>
    </w:p>
    <w:p w14:paraId="546C03AB" w14:textId="7331FA6A" w:rsidR="0096692C" w:rsidRDefault="005056DC" w:rsidP="00926275">
      <w:pPr>
        <w:pStyle w:val="BodyText"/>
      </w:pPr>
      <w:r>
        <w:t>Two aspects have to be considered.</w:t>
      </w:r>
    </w:p>
    <w:p w14:paraId="3A81166B" w14:textId="45EB16A4" w:rsidR="00237B16" w:rsidRDefault="00237B16" w:rsidP="00237B16">
      <w:pPr>
        <w:pStyle w:val="Bullet1"/>
      </w:pPr>
      <w:r>
        <w:t>A service condition factor</w:t>
      </w:r>
      <w:r w:rsidR="00D96B8B">
        <w:t xml:space="preserve"> </w:t>
      </w:r>
      <m:oMath>
        <m:r>
          <w:rPr>
            <w:rFonts w:ascii="Cambria Math" w:hAnsi="Cambria Math"/>
          </w:rPr>
          <m:t>scf</m:t>
        </m:r>
      </m:oMath>
      <w:r>
        <w:br/>
        <w:t>This factor includes the degradation of the luminous intensity caused by the aging of the light source, and dirt or salting of the lanterns.</w:t>
      </w:r>
      <w:r w:rsidR="00D96B8B">
        <w:br/>
        <w:t>The service condition factor is used for the minimum intensity values only. The maximum intensity is estimated for a ‘worst-cas</w:t>
      </w:r>
      <w:r w:rsidR="00AA05AA">
        <w:t>e</w:t>
      </w:r>
      <w:r w:rsidR="00D96B8B">
        <w:t xml:space="preserve">-scenario’ (avoid glare) and therefore it should estimated that the lantern </w:t>
      </w:r>
      <w:r w:rsidR="000D5C84">
        <w:t>was not aged and has the full intensity.</w:t>
      </w:r>
      <w:r>
        <w:br/>
        <w:t>For many years IALA proposed to assume that the intensity reduction should be taken as 25% of the measured value in a laboratory</w:t>
      </w:r>
      <w:r w:rsidR="006F6E50">
        <w:t xml:space="preserve"> (</w:t>
      </w:r>
      <m:oMath>
        <m:r>
          <w:rPr>
            <w:rFonts w:ascii="Cambria Math" w:hAnsi="Cambria Math"/>
          </w:rPr>
          <m:t>scf=0.75</m:t>
        </m:r>
      </m:oMath>
      <w:r w:rsidR="006F6E50">
        <w:t>)</w:t>
      </w:r>
      <w:r>
        <w:t>.</w:t>
      </w:r>
    </w:p>
    <w:p w14:paraId="3AFE8CDE" w14:textId="18FDFA9A" w:rsidR="00237B16" w:rsidRDefault="00920172" w:rsidP="005056DC">
      <w:pPr>
        <w:pStyle w:val="Bullet1"/>
      </w:pPr>
      <w:r>
        <w:t>The flash characters</w:t>
      </w:r>
      <w:r>
        <w:br/>
        <w:t xml:space="preserve">Many lights are measured with fixed light and operated with different flashes. As the </w:t>
      </w:r>
      <w:r w:rsidR="00A62A2C">
        <w:t>effective</w:t>
      </w:r>
      <w:r>
        <w:t xml:space="preserve"> intensity </w:t>
      </w:r>
      <w:r w:rsidR="001B1EF2">
        <w:t>depends on the flash character, it has to be calculated from the variation in time of the luminous intensity.</w:t>
      </w:r>
    </w:p>
    <w:p w14:paraId="2B7ABA1A" w14:textId="49E0DD70" w:rsidR="00D25567" w:rsidRDefault="00332B29" w:rsidP="00332B29">
      <w:pPr>
        <w:pStyle w:val="Bullet1"/>
        <w:numPr>
          <w:ilvl w:val="0"/>
          <w:numId w:val="0"/>
        </w:numPr>
        <w:ind w:firstLine="1"/>
        <w:rPr>
          <w:rFonts w:eastAsiaTheme="minorEastAsia"/>
        </w:rPr>
      </w:pPr>
      <w:r w:rsidRPr="003F2B53">
        <w:rPr>
          <w:color w:val="auto"/>
          <w:lang w:val="en-GB"/>
        </w:rPr>
        <w:t xml:space="preserve">The measured luminous intensity of a signal light is now called photometric luminous intensity </w:t>
      </w:r>
      <m:oMath>
        <m:sSub>
          <m:sSubPr>
            <m:ctrlPr>
              <w:rPr>
                <w:rFonts w:ascii="Cambria Math" w:hAnsi="Cambria Math"/>
                <w:i/>
                <w:color w:val="auto"/>
                <w:lang w:val="en-GB"/>
              </w:rPr>
            </m:ctrlPr>
          </m:sSubPr>
          <m:e>
            <m:r>
              <w:rPr>
                <w:rFonts w:ascii="Cambria Math" w:hAnsi="Cambria Math"/>
                <w:color w:val="auto"/>
                <w:lang w:val="en-GB"/>
              </w:rPr>
              <m:t>I</m:t>
            </m:r>
          </m:e>
          <m:sub>
            <m:r>
              <w:rPr>
                <w:rFonts w:ascii="Cambria Math" w:hAnsi="Cambria Math"/>
                <w:color w:val="auto"/>
                <w:lang w:val="en-GB"/>
              </w:rPr>
              <m:t>ph</m:t>
            </m:r>
          </m:sub>
        </m:sSub>
      </m:oMath>
      <w:r w:rsidRPr="003F2B53">
        <w:rPr>
          <w:color w:val="auto"/>
          <w:lang w:val="en-GB"/>
        </w:rPr>
        <w:t>. It may vary with the</w:t>
      </w:r>
      <w:r>
        <w:rPr>
          <w:rFonts w:eastAsiaTheme="minorEastAsia"/>
        </w:rPr>
        <w:t xml:space="preserve"> horizontal and vertical angle and with time </w:t>
      </w:r>
      <m:oMath>
        <m:r>
          <w:rPr>
            <w:rFonts w:ascii="Cambria Math" w:eastAsiaTheme="minorEastAsia" w:hAnsi="Cambria Math"/>
          </w:rPr>
          <m:t>t</m:t>
        </m:r>
      </m:oMath>
      <w:r>
        <w:rPr>
          <w:rFonts w:eastAsiaTheme="minorEastAsia"/>
        </w:rPr>
        <w:t>.</w:t>
      </w:r>
    </w:p>
    <w:p w14:paraId="1B65585E" w14:textId="236E391A" w:rsidR="0070130A" w:rsidRDefault="0070130A" w:rsidP="00332B29">
      <w:pPr>
        <w:pStyle w:val="Bullet1"/>
        <w:numPr>
          <w:ilvl w:val="0"/>
          <w:numId w:val="0"/>
        </w:numPr>
        <w:ind w:firstLine="1"/>
        <w:rPr>
          <w:rFonts w:eastAsiaTheme="minorEastAsia"/>
        </w:rPr>
      </w:pPr>
      <w:r>
        <w:rPr>
          <w:rFonts w:eastAsiaTheme="minorEastAsia"/>
          <w:noProof/>
          <w:lang w:val="en-IE" w:eastAsia="en-IE"/>
        </w:rPr>
        <mc:AlternateContent>
          <mc:Choice Requires="wpg">
            <w:drawing>
              <wp:inline distT="0" distB="0" distL="0" distR="0" wp14:anchorId="500217E1" wp14:editId="6D6BB652">
                <wp:extent cx="6156000" cy="417600"/>
                <wp:effectExtent l="0" t="0" r="16510" b="20955"/>
                <wp:docPr id="65" name="Gruppieren 65"/>
                <wp:cNvGraphicFramePr/>
                <a:graphic xmlns:a="http://schemas.openxmlformats.org/drawingml/2006/main">
                  <a:graphicData uri="http://schemas.microsoft.com/office/word/2010/wordprocessingGroup">
                    <wpg:wgp>
                      <wpg:cNvGrpSpPr/>
                      <wpg:grpSpPr>
                        <a:xfrm>
                          <a:off x="0" y="0"/>
                          <a:ext cx="6156000" cy="417600"/>
                          <a:chOff x="0" y="0"/>
                          <a:chExt cx="6156960" cy="419100"/>
                        </a:xfrm>
                      </wpg:grpSpPr>
                      <wps:wsp>
                        <wps:cNvPr id="25" name="Textfeld 25"/>
                        <wps:cNvSpPr txBox="1"/>
                        <wps:spPr>
                          <a:xfrm>
                            <a:off x="0" y="15240"/>
                            <a:ext cx="114300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567A388" w14:textId="7AAD8C89" w:rsidR="00C17101" w:rsidRDefault="00C17101" w:rsidP="0070130A">
                              <w:pPr>
                                <w:jc w:val="center"/>
                                <w:rPr>
                                  <w:lang w:val="de-DE"/>
                                </w:rPr>
                              </w:pPr>
                              <w:r>
                                <w:rPr>
                                  <w:lang w:val="de-DE"/>
                                </w:rPr>
                                <w:t>viewing distance</w:t>
                              </w:r>
                            </w:p>
                            <w:p w14:paraId="18F14A49" w14:textId="6EF562D8" w:rsidR="00C17101" w:rsidRPr="0070130A" w:rsidRDefault="00C17101" w:rsidP="0070130A">
                              <w:pPr>
                                <w:jc w:val="center"/>
                                <w:rPr>
                                  <w:i/>
                                  <w:vertAlign w:val="subscript"/>
                                  <w:lang w:val="de-DE"/>
                                </w:rPr>
                              </w:pPr>
                              <w:r w:rsidRPr="0070130A">
                                <w:rPr>
                                  <w:i/>
                                  <w:lang w:val="de-DE"/>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Textfeld 54"/>
                        <wps:cNvSpPr txBox="1"/>
                        <wps:spPr>
                          <a:xfrm>
                            <a:off x="147066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AC61B1" w14:textId="1030EBA6" w:rsidR="00C17101" w:rsidRPr="0070130A" w:rsidRDefault="00C17101" w:rsidP="0070130A">
                              <w:pPr>
                                <w:jc w:val="center"/>
                                <w:rPr>
                                  <w:lang w:val="de-DE"/>
                                </w:rPr>
                              </w:pPr>
                              <w:r>
                                <w:rPr>
                                  <w:lang w:val="de-DE"/>
                                </w:rPr>
                                <w:t>Allard’s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Textfeld 58"/>
                        <wps:cNvSpPr txBox="1"/>
                        <wps:spPr>
                          <a:xfrm>
                            <a:off x="268224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1301A73" w14:textId="3C227EFD" w:rsidR="00C17101" w:rsidRDefault="00C17101" w:rsidP="0070130A">
                              <w:pPr>
                                <w:jc w:val="center"/>
                                <w:rPr>
                                  <w:lang w:val="de-DE"/>
                                </w:rPr>
                              </w:pPr>
                              <w:r>
                                <w:rPr>
                                  <w:lang w:val="de-DE"/>
                                </w:rPr>
                                <w:t>in-situ-</w:t>
                              </w:r>
                            </w:p>
                            <w:p w14:paraId="6F0F61A9" w14:textId="363CD5B3" w:rsidR="00C17101" w:rsidRPr="0070130A" w:rsidRDefault="00C17101" w:rsidP="0070130A">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feld 59"/>
                        <wps:cNvSpPr txBox="1"/>
                        <wps:spPr>
                          <a:xfrm>
                            <a:off x="3893820" y="0"/>
                            <a:ext cx="104394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138740" w14:textId="52FCB444" w:rsidR="00C17101" w:rsidRDefault="00C17101" w:rsidP="0070130A">
                              <w:pPr>
                                <w:jc w:val="center"/>
                                <w:rPr>
                                  <w:lang w:val="de-DE"/>
                                </w:rPr>
                              </w:pPr>
                              <w:r>
                                <w:rPr>
                                  <w:lang w:val="de-DE"/>
                                </w:rPr>
                                <w:t>service condition</w:t>
                              </w:r>
                            </w:p>
                            <w:p w14:paraId="194135A4" w14:textId="75B38953" w:rsidR="00C17101" w:rsidRPr="0070130A" w:rsidRDefault="00C17101" w:rsidP="0070130A">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feld 60"/>
                        <wps:cNvSpPr txBox="1"/>
                        <wps:spPr>
                          <a:xfrm>
                            <a:off x="5273040" y="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D11113" w14:textId="33ED3B7D" w:rsidR="00C17101" w:rsidRDefault="00C17101" w:rsidP="0070130A">
                              <w:pPr>
                                <w:jc w:val="center"/>
                                <w:rPr>
                                  <w:lang w:val="de-DE"/>
                                </w:rPr>
                              </w:pPr>
                              <w:r>
                                <w:rPr>
                                  <w:lang w:val="de-DE"/>
                                </w:rPr>
                                <w:t>photometric</w:t>
                              </w:r>
                            </w:p>
                            <w:p w14:paraId="5A88FBB0" w14:textId="783CCACF" w:rsidR="00C17101" w:rsidRPr="0070130A" w:rsidRDefault="00C17101" w:rsidP="0070130A">
                              <w:pPr>
                                <w:jc w:val="center"/>
                                <w:rPr>
                                  <w:vertAlign w:val="subscript"/>
                                  <w:lang w:val="de-DE"/>
                                </w:rPr>
                              </w:pPr>
                              <w:r>
                                <w:rPr>
                                  <w:lang w:val="de-DE"/>
                                </w:rPr>
                                <w:t xml:space="preserve">intensity </w:t>
                              </w:r>
                              <w:r w:rsidRPr="0070130A">
                                <w:rPr>
                                  <w:i/>
                                  <w:lang w:val="de-DE"/>
                                </w:rPr>
                                <w:t>I</w:t>
                              </w:r>
                              <w:r>
                                <w:rPr>
                                  <w:i/>
                                  <w:vertAlign w:val="subscript"/>
                                  <w:lang w:val="de-DE"/>
                                </w:rPr>
                                <w:t>ph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Gerade Verbindung mit Pfeil 61"/>
                        <wps:cNvCnPr/>
                        <wps:spPr>
                          <a:xfrm>
                            <a:off x="114300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2" name="Gerade Verbindung mit Pfeil 62"/>
                        <wps:cNvCnPr/>
                        <wps:spPr>
                          <a:xfrm>
                            <a:off x="235458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3" name="Gerade Verbindung mit Pfeil 63"/>
                        <wps:cNvCnPr/>
                        <wps:spPr>
                          <a:xfrm>
                            <a:off x="3566160" y="20574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4" name="Gerade Verbindung mit Pfeil 64"/>
                        <wps:cNvCnPr/>
                        <wps:spPr>
                          <a:xfrm>
                            <a:off x="4937760" y="19812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500217E1" id="Gruppieren 65" o:spid="_x0000_s1047" style="width:484.7pt;height:32.9pt;mso-position-horizontal-relative:char;mso-position-vertical-relative:line" coordsize="61569,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">
                <v:shape id="Textfeld 25" o:spid="_x0000_s1048" type="#_x0000_t202" style="position:absolute;top:152;width:11430;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AJHwgAAANsAAAAPAAAAZHJzL2Rvd25yZXYueG1sRI9BawIx&#10;FITvhf6H8ArearaC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C5TAJHwgAAANsAAAAPAAAA&#10;AAAAAAAAAAAAAAcCAABkcnMvZG93bnJldi54bWxQSwUGAAAAAAMAAwC3AAAA9gIAAAAA&#10;" fillcolor="white [3201]" strokeweight=".5pt">
                  <v:textbox>
                    <w:txbxContent>
                      <w:p w14:paraId="6567A388" w14:textId="7AAD8C89" w:rsidR="00C17101" w:rsidRDefault="00C17101" w:rsidP="0070130A">
                        <w:pPr>
                          <w:jc w:val="center"/>
                          <w:rPr>
                            <w:lang w:val="de-DE"/>
                          </w:rPr>
                        </w:pPr>
                        <w:r>
                          <w:rPr>
                            <w:lang w:val="de-DE"/>
                          </w:rPr>
                          <w:t>viewing distance</w:t>
                        </w:r>
                      </w:p>
                      <w:p w14:paraId="18F14A49" w14:textId="6EF562D8" w:rsidR="00C17101" w:rsidRPr="0070130A" w:rsidRDefault="00C17101" w:rsidP="0070130A">
                        <w:pPr>
                          <w:jc w:val="center"/>
                          <w:rPr>
                            <w:i/>
                            <w:vertAlign w:val="subscript"/>
                            <w:lang w:val="de-DE"/>
                          </w:rPr>
                        </w:pPr>
                        <w:r w:rsidRPr="0070130A">
                          <w:rPr>
                            <w:i/>
                            <w:lang w:val="de-DE"/>
                          </w:rPr>
                          <w:t>D</w:t>
                        </w:r>
                      </w:p>
                    </w:txbxContent>
                  </v:textbox>
                </v:shape>
                <v:shape id="Textfeld 54" o:spid="_x0000_s1049" type="#_x0000_t202" style="position:absolute;left:14706;top:76;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tShwgAAANsAAAAPAAAAZHJzL2Rvd25yZXYueG1sRI9BSwMx&#10;FITvgv8hPMGbzSqt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OBtShwgAAANsAAAAPAAAA&#10;AAAAAAAAAAAAAAcCAABkcnMvZG93bnJldi54bWxQSwUGAAAAAAMAAwC3AAAA9gIAAAAA&#10;" fillcolor="white [3201]" strokeweight=".5pt">
                  <v:textbox>
                    <w:txbxContent>
                      <w:p w14:paraId="3FAC61B1" w14:textId="1030EBA6" w:rsidR="00C17101" w:rsidRPr="0070130A" w:rsidRDefault="00C17101" w:rsidP="0070130A">
                        <w:pPr>
                          <w:jc w:val="center"/>
                          <w:rPr>
                            <w:lang w:val="de-DE"/>
                          </w:rPr>
                        </w:pPr>
                        <w:r>
                          <w:rPr>
                            <w:lang w:val="de-DE"/>
                          </w:rPr>
                          <w:t>Allard’s Law</w:t>
                        </w:r>
                      </w:p>
                    </w:txbxContent>
                  </v:textbox>
                </v:shape>
                <v:shape id="Textfeld 58" o:spid="_x0000_s1050" type="#_x0000_t202" style="position:absolute;left:26822;top:76;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" fillcolor="white [3201]" strokeweight=".5pt">
                  <v:textbox>
                    <w:txbxContent>
                      <w:p w14:paraId="31301A73" w14:textId="3C227EFD" w:rsidR="00C17101" w:rsidRDefault="00C17101" w:rsidP="0070130A">
                        <w:pPr>
                          <w:jc w:val="center"/>
                          <w:rPr>
                            <w:lang w:val="de-DE"/>
                          </w:rPr>
                        </w:pPr>
                        <w:r>
                          <w:rPr>
                            <w:lang w:val="de-DE"/>
                          </w:rPr>
                          <w:t>in-situ-</w:t>
                        </w:r>
                      </w:p>
                      <w:p w14:paraId="6F0F61A9" w14:textId="363CD5B3" w:rsidR="00C17101" w:rsidRPr="0070130A" w:rsidRDefault="00C17101" w:rsidP="0070130A">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v:textbox>
                </v:shape>
                <v:shape id="Textfeld 59" o:spid="_x0000_s1051" type="#_x0000_t202" style="position:absolute;left:38938;width:104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" fillcolor="white [3201]" strokeweight=".5pt">
                  <v:textbox>
                    <w:txbxContent>
                      <w:p w14:paraId="02138740" w14:textId="52FCB444" w:rsidR="00C17101" w:rsidRDefault="00C17101" w:rsidP="0070130A">
                        <w:pPr>
                          <w:jc w:val="center"/>
                          <w:rPr>
                            <w:lang w:val="de-DE"/>
                          </w:rPr>
                        </w:pPr>
                        <w:r>
                          <w:rPr>
                            <w:lang w:val="de-DE"/>
                          </w:rPr>
                          <w:t>service condition</w:t>
                        </w:r>
                      </w:p>
                      <w:p w14:paraId="194135A4" w14:textId="75B38953" w:rsidR="00C17101" w:rsidRPr="0070130A" w:rsidRDefault="00C17101" w:rsidP="0070130A">
                        <w:pPr>
                          <w:jc w:val="center"/>
                          <w:rPr>
                            <w:lang w:val="de-DE"/>
                          </w:rPr>
                        </w:pPr>
                        <w:r>
                          <w:rPr>
                            <w:lang w:val="de-DE"/>
                          </w:rPr>
                          <w:t>flash profile</w:t>
                        </w:r>
                      </w:p>
                    </w:txbxContent>
                  </v:textbox>
                </v:shape>
                <v:shape id="Textfeld 60" o:spid="_x0000_s1052" type="#_x0000_t202" style="position:absolute;left:52730;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" fillcolor="white [3201]" strokeweight=".5pt">
                  <v:textbox>
                    <w:txbxContent>
                      <w:p w14:paraId="67D11113" w14:textId="33ED3B7D" w:rsidR="00C17101" w:rsidRDefault="00C17101" w:rsidP="0070130A">
                        <w:pPr>
                          <w:jc w:val="center"/>
                          <w:rPr>
                            <w:lang w:val="de-DE"/>
                          </w:rPr>
                        </w:pPr>
                        <w:r>
                          <w:rPr>
                            <w:lang w:val="de-DE"/>
                          </w:rPr>
                          <w:t>photometric</w:t>
                        </w:r>
                      </w:p>
                      <w:p w14:paraId="5A88FBB0" w14:textId="783CCACF" w:rsidR="00C17101" w:rsidRPr="0070130A" w:rsidRDefault="00C17101" w:rsidP="0070130A">
                        <w:pPr>
                          <w:jc w:val="center"/>
                          <w:rPr>
                            <w:vertAlign w:val="subscript"/>
                            <w:lang w:val="de-DE"/>
                          </w:rPr>
                        </w:pPr>
                        <w:r>
                          <w:rPr>
                            <w:lang w:val="de-DE"/>
                          </w:rPr>
                          <w:t xml:space="preserve">intensity </w:t>
                        </w:r>
                        <w:r w:rsidRPr="0070130A">
                          <w:rPr>
                            <w:i/>
                            <w:lang w:val="de-DE"/>
                          </w:rPr>
                          <w:t>I</w:t>
                        </w:r>
                        <w:r>
                          <w:rPr>
                            <w:i/>
                            <w:vertAlign w:val="subscript"/>
                            <w:lang w:val="de-DE"/>
                          </w:rPr>
                          <w:t>ph</w:t>
                        </w:r>
                      </w:p>
                    </w:txbxContent>
                  </v:textbox>
                </v:shape>
                <v:shape id="Gerade Verbindung mit Pfeil 61" o:spid="_x0000_s1053" type="#_x0000_t32" style="position:absolute;left:11430;top:2133;width:32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" strokecolor="black [3213]">
                  <v:stroke endarrow="open"/>
                </v:shape>
                <v:shape id="Gerade Verbindung mit Pfeil 62" o:spid="_x0000_s1054" type="#_x0000_t32" style="position:absolute;left:23545;top:2133;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" strokecolor="black [3213]">
                  <v:stroke endarrow="open"/>
                </v:shape>
                <v:shape id="Gerade Verbindung mit Pfeil 63" o:spid="_x0000_s1055" type="#_x0000_t32" style="position:absolute;left:35661;top:2057;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" strokecolor="black [3213]">
                  <v:stroke endarrow="open"/>
                </v:shape>
                <v:shape id="Gerade Verbindung mit Pfeil 64" o:spid="_x0000_s1056" type="#_x0000_t32" style="position:absolute;left:49377;top:1981;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" strokecolor="black [3213]">
                  <v:stroke endarrow="open"/>
                </v:shape>
                <w10:anchorlock/>
              </v:group>
            </w:pict>
          </mc:Fallback>
        </mc:AlternateContent>
      </w:r>
    </w:p>
    <w:p w14:paraId="0EEDB33E" w14:textId="69F6EC02" w:rsidR="0070130A" w:rsidRDefault="0070130A" w:rsidP="0070130A">
      <w:pPr>
        <w:pStyle w:val="Caption"/>
      </w:pPr>
      <w:r>
        <w:t xml:space="preserve">Figure </w:t>
      </w:r>
      <w:r>
        <w:fldChar w:fldCharType="begin"/>
      </w:r>
      <w:r>
        <w:instrText xml:space="preserve"> SEQ Figure \* ARABIC </w:instrText>
      </w:r>
      <w:r>
        <w:fldChar w:fldCharType="separate"/>
      </w:r>
      <w:r w:rsidR="00F94E18">
        <w:rPr>
          <w:noProof/>
        </w:rPr>
        <w:t>7</w:t>
      </w:r>
      <w:r>
        <w:fldChar w:fldCharType="end"/>
      </w:r>
      <w:r>
        <w:t xml:space="preserve"> Calculation process from distance to photometric intensity</w:t>
      </w:r>
    </w:p>
    <w:p w14:paraId="2F8B7B05" w14:textId="77777777" w:rsidR="00AA05AA" w:rsidRDefault="00AA05AA" w:rsidP="00AA05AA"/>
    <w:p w14:paraId="7D73AFB5" w14:textId="77777777" w:rsidR="007357F4" w:rsidRPr="00AA05AA" w:rsidRDefault="007357F4" w:rsidP="00AA05AA"/>
    <w:p w14:paraId="0273B8A6" w14:textId="00540BB9" w:rsidR="00152ADB" w:rsidRPr="007357F4" w:rsidRDefault="00152ADB" w:rsidP="007357F4">
      <w:pPr>
        <w:spacing w:after="200" w:line="276" w:lineRule="auto"/>
        <w:rPr>
          <w:rFonts w:asciiTheme="majorHAnsi" w:eastAsiaTheme="majorEastAsia" w:hAnsiTheme="majorHAnsi" w:cstheme="majorBidi"/>
          <w:b/>
          <w:bCs/>
          <w:caps/>
          <w:color w:val="407EC9"/>
          <w:sz w:val="24"/>
          <w:szCs w:val="24"/>
        </w:rPr>
      </w:pPr>
    </w:p>
    <w:p w14:paraId="73F7597F" w14:textId="42FF90C6" w:rsidR="005056DC" w:rsidRDefault="00131C59" w:rsidP="00F71623">
      <w:pPr>
        <w:pStyle w:val="Heading2"/>
      </w:pPr>
      <w:bookmarkStart w:id="121" w:name="_Toc476211508"/>
      <w:r>
        <w:lastRenderedPageBreak/>
        <w:t>Steady burning lights</w:t>
      </w:r>
      <w:bookmarkEnd w:id="121"/>
    </w:p>
    <w:p w14:paraId="5C83AFE3" w14:textId="77777777" w:rsidR="00131C59" w:rsidRDefault="00131C59" w:rsidP="00131C59">
      <w:pPr>
        <w:pStyle w:val="Heading2separationline"/>
      </w:pPr>
    </w:p>
    <w:p w14:paraId="6161D8B0" w14:textId="4F038133" w:rsidR="00131C59" w:rsidRDefault="003A4F2A" w:rsidP="00131C59">
      <w:pPr>
        <w:pStyle w:val="BodyText"/>
        <w:rPr>
          <w:rFonts w:eastAsiaTheme="minorEastAsia"/>
        </w:rPr>
      </w:pPr>
      <w:r>
        <w:t xml:space="preserve">For steady burning lights the </w:t>
      </w:r>
      <w:r w:rsidR="00D96B8B">
        <w:t xml:space="preserve">in-situ-intensity </w:t>
      </w:r>
      <m:oMath>
        <m:sSub>
          <m:sSubPr>
            <m:ctrlPr>
              <w:rPr>
                <w:rFonts w:ascii="Cambria Math" w:hAnsi="Cambria Math"/>
                <w:i/>
              </w:rPr>
            </m:ctrlPr>
          </m:sSubPr>
          <m:e>
            <m:r>
              <w:rPr>
                <w:rFonts w:ascii="Cambria Math" w:hAnsi="Cambria Math"/>
              </w:rPr>
              <m:t>I</m:t>
            </m:r>
          </m:e>
          <m:sub>
            <m:r>
              <w:rPr>
                <w:rFonts w:ascii="Cambria Math" w:hAnsi="Cambria Math"/>
              </w:rPr>
              <m:t>ins</m:t>
            </m:r>
          </m:sub>
        </m:sSub>
      </m:oMath>
      <w:r>
        <w:t xml:space="preserve"> </w:t>
      </w:r>
      <w:r w:rsidR="00D96B8B">
        <w:t>can be cal</w:t>
      </w:r>
      <w:r w:rsidR="000D5C84">
        <w:t>c</w:t>
      </w:r>
      <w:r w:rsidR="00D96B8B">
        <w:t xml:space="preserve">ulated from the nominal photometric intensity </w:t>
      </w:r>
      <m:oMath>
        <m:sSub>
          <m:sSubPr>
            <m:ctrlPr>
              <w:rPr>
                <w:rFonts w:ascii="Cambria Math" w:hAnsi="Cambria Math"/>
                <w:i/>
              </w:rPr>
            </m:ctrlPr>
          </m:sSubPr>
          <m:e>
            <m:r>
              <w:rPr>
                <w:rFonts w:ascii="Cambria Math" w:hAnsi="Cambria Math"/>
              </w:rPr>
              <m:t>I</m:t>
            </m:r>
          </m:e>
          <m:sub>
            <m:r>
              <w:rPr>
                <w:rFonts w:ascii="Cambria Math" w:hAnsi="Cambria Math"/>
              </w:rPr>
              <m:t>ph,dsg</m:t>
            </m:r>
          </m:sub>
        </m:sSub>
      </m:oMath>
      <w:r w:rsidR="00D96B8B">
        <w:rPr>
          <w:rFonts w:eastAsiaTheme="minorEastAsia"/>
        </w:rPr>
        <w:t xml:space="preserve"> with:</w:t>
      </w:r>
    </w:p>
    <w:p w14:paraId="548053CC" w14:textId="73C051BA" w:rsidR="00FC3BF4" w:rsidRDefault="00FC3BF4" w:rsidP="00FC3BF4">
      <w:pPr>
        <w:pStyle w:val="Caption"/>
        <w:rPr>
          <w:rFonts w:eastAsiaTheme="minorEastAsia"/>
        </w:rPr>
      </w:pPr>
      <w:bookmarkStart w:id="122" w:name="_Toc476205564"/>
      <w:r>
        <w:t xml:space="preserve">Equation </w:t>
      </w:r>
      <w:r>
        <w:fldChar w:fldCharType="begin"/>
      </w:r>
      <w:r>
        <w:instrText xml:space="preserve"> SEQ Equation \* ARABIC </w:instrText>
      </w:r>
      <w:r>
        <w:fldChar w:fldCharType="separate"/>
      </w:r>
      <w:r w:rsidR="00F94E18">
        <w:rPr>
          <w:noProof/>
        </w:rPr>
        <w:t>9</w:t>
      </w:r>
      <w:r>
        <w:fldChar w:fldCharType="end"/>
      </w:r>
      <w:r>
        <w:t xml:space="preserve"> </w:t>
      </w:r>
      <w:r w:rsidR="0012009A">
        <w:t>I</w:t>
      </w:r>
      <w:r>
        <w:t>n-situ-intensity, steady burning lights, design values</w:t>
      </w:r>
      <w:bookmarkEnd w:id="122"/>
      <w:r>
        <w:t xml:space="preserve"> </w:t>
      </w:r>
    </w:p>
    <w:p w14:paraId="63C5CD76" w14:textId="3EC2F4BD" w:rsidR="00D96B8B" w:rsidRPr="00FC3BF4" w:rsidRDefault="003507D0" w:rsidP="00131C59">
      <w:pPr>
        <w:pStyle w:val="BodyText"/>
        <w:rPr>
          <w:rFonts w:eastAsiaTheme="minorEastAsia"/>
        </w:rPr>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=scf*</m:t>
          </m:r>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eastAsiaTheme="minorEastAsia" w:hAnsi="Cambria Math"/>
            </w:rPr>
            <m:t>=0.75*</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ph,dsg</m:t>
              </m:r>
            </m:sub>
          </m:sSub>
        </m:oMath>
      </m:oMathPara>
    </w:p>
    <w:p w14:paraId="733157B7" w14:textId="10651E6F" w:rsidR="005056DC" w:rsidRDefault="007C3CF4" w:rsidP="007C3CF4">
      <w:pPr>
        <w:pStyle w:val="Caption"/>
      </w:pPr>
      <w:bookmarkStart w:id="123" w:name="_Toc476205565"/>
      <w:r>
        <w:t xml:space="preserve">Equation </w:t>
      </w:r>
      <w:r>
        <w:fldChar w:fldCharType="begin"/>
      </w:r>
      <w:r>
        <w:instrText xml:space="preserve"> SEQ Equation \* ARABIC </w:instrText>
      </w:r>
      <w:r>
        <w:fldChar w:fldCharType="separate"/>
      </w:r>
      <w:r w:rsidR="00F94E18">
        <w:rPr>
          <w:noProof/>
        </w:rPr>
        <w:t>10</w:t>
      </w:r>
      <w:r>
        <w:fldChar w:fldCharType="end"/>
      </w:r>
      <w:r>
        <w:t xml:space="preserve"> In-situ-intensity, steady burning lights, minimum values</w:t>
      </w:r>
      <w:bookmarkEnd w:id="123"/>
    </w:p>
    <w:p w14:paraId="7E5D87F4" w14:textId="77777777" w:rsidR="007C3CF4" w:rsidRPr="007C3CF4" w:rsidRDefault="007C3CF4" w:rsidP="007C3CF4"/>
    <w:p w14:paraId="74736C56" w14:textId="340C4522" w:rsidR="00FC3BF4" w:rsidRDefault="003507D0" w:rsidP="00F92826">
      <w:pPr>
        <w:pStyle w:val="BodyText"/>
        <w:jc w:val="cente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=scf*</m:t>
        </m:r>
        <m:sSub>
          <m:sSubPr>
            <m:ctrlPr>
              <w:rPr>
                <w:rFonts w:ascii="Cambria Math" w:hAnsi="Cambria Math"/>
                <w:i/>
              </w:rPr>
            </m:ctrlPr>
          </m:sSubPr>
          <m:e>
            <m:r>
              <w:rPr>
                <w:rFonts w:ascii="Cambria Math" w:hAnsi="Cambria Math"/>
              </w:rPr>
              <m:t>I</m:t>
            </m:r>
          </m:e>
          <m:sub>
            <m:r>
              <w:rPr>
                <w:rFonts w:ascii="Cambria Math" w:hAnsi="Cambria Math"/>
              </w:rPr>
              <m:t>ph,min</m:t>
            </m:r>
          </m:sub>
        </m:sSub>
      </m:oMath>
      <w:r w:rsidR="000D5C84">
        <w:rPr>
          <w:rFonts w:eastAsiaTheme="minorEastAsia"/>
        </w:rPr>
        <w:tab/>
      </w:r>
      <w:r w:rsidR="000D5C84">
        <w:rPr>
          <w:rFonts w:eastAsiaTheme="minorEastAsia"/>
        </w:rPr>
        <w:tab/>
        <w:t>(with intensity reduction</w:t>
      </w:r>
      <w:r w:rsidR="0012009A">
        <w:rPr>
          <w:rFonts w:eastAsiaTheme="minorEastAsia"/>
        </w:rPr>
        <w:t>, service condition</w:t>
      </w:r>
      <w:r w:rsidR="000D5C84">
        <w:rPr>
          <w:rFonts w:eastAsiaTheme="minorEastAsia"/>
        </w:rPr>
        <w:t>)</w:t>
      </w:r>
    </w:p>
    <w:p w14:paraId="054DBACF" w14:textId="5B7ADB98" w:rsidR="00871405" w:rsidRPr="00F92826" w:rsidRDefault="00871405" w:rsidP="00871405">
      <w:pPr>
        <w:pStyle w:val="BodyText"/>
        <w:rPr>
          <w:rFonts w:eastAsiaTheme="minorEastAsia"/>
        </w:rPr>
      </w:pPr>
      <w:r>
        <w:rPr>
          <w:rFonts w:eastAsiaTheme="minorEastAsia"/>
        </w:rPr>
        <w:t>As stated before the maximum value for the intensity is based on a ‘worst-case-scenario’, which assumes that the lantern is new. Therefore the service condition factor is not included or taken as ‘1’.</w:t>
      </w:r>
    </w:p>
    <w:p w14:paraId="37B44E23" w14:textId="218F9175" w:rsidR="000D5C84" w:rsidRDefault="007C3CF4" w:rsidP="007C3CF4">
      <w:pPr>
        <w:pStyle w:val="Caption"/>
      </w:pPr>
      <w:bookmarkStart w:id="124" w:name="_Toc476205566"/>
      <w:r>
        <w:t xml:space="preserve">Equation </w:t>
      </w:r>
      <w:r>
        <w:fldChar w:fldCharType="begin"/>
      </w:r>
      <w:r>
        <w:instrText xml:space="preserve"> SEQ Equation \* ARABIC </w:instrText>
      </w:r>
      <w:r>
        <w:fldChar w:fldCharType="separate"/>
      </w:r>
      <w:r w:rsidR="00F94E18">
        <w:rPr>
          <w:noProof/>
        </w:rPr>
        <w:t>11</w:t>
      </w:r>
      <w:r>
        <w:fldChar w:fldCharType="end"/>
      </w:r>
      <w:r>
        <w:t xml:space="preserve"> In-situ-intensity, steady burning lights, maximum values</w:t>
      </w:r>
      <w:bookmarkEnd w:id="124"/>
    </w:p>
    <w:p w14:paraId="1BCBFCD7" w14:textId="77777777" w:rsidR="007C3CF4" w:rsidRPr="007C3CF4" w:rsidRDefault="007C3CF4" w:rsidP="007C3CF4"/>
    <w:p w14:paraId="4ED58DAA" w14:textId="478D4184" w:rsidR="0096692C" w:rsidRDefault="003507D0" w:rsidP="00F92826">
      <w:pPr>
        <w:pStyle w:val="BodyText"/>
        <w:jc w:val="cente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ph,max</m:t>
            </m:r>
          </m:sub>
        </m:sSub>
      </m:oMath>
      <w:r w:rsidR="000D5C84">
        <w:rPr>
          <w:rFonts w:eastAsiaTheme="minorEastAsia"/>
        </w:rPr>
        <w:tab/>
      </w:r>
      <w:r w:rsidR="000D5C84">
        <w:rPr>
          <w:rFonts w:eastAsiaTheme="minorEastAsia"/>
        </w:rPr>
        <w:tab/>
        <w:t>(without intensity reduction)</w:t>
      </w:r>
    </w:p>
    <w:p w14:paraId="11173940" w14:textId="549C2875" w:rsidR="000D5C84" w:rsidRDefault="006F4DF2" w:rsidP="00F71623">
      <w:pPr>
        <w:pStyle w:val="Heading2"/>
        <w:rPr>
          <w:rFonts w:eastAsiaTheme="minorEastAsia"/>
        </w:rPr>
      </w:pPr>
      <w:bookmarkStart w:id="125" w:name="_Toc476211509"/>
      <w:r>
        <w:rPr>
          <w:rFonts w:eastAsiaTheme="minorEastAsia"/>
        </w:rPr>
        <w:t>fast Switching lights</w:t>
      </w:r>
      <w:bookmarkEnd w:id="125"/>
    </w:p>
    <w:p w14:paraId="05C8E46D" w14:textId="77777777" w:rsidR="006F4DF2" w:rsidRDefault="006F4DF2" w:rsidP="006F4DF2">
      <w:pPr>
        <w:pStyle w:val="Heading2separationline"/>
      </w:pPr>
    </w:p>
    <w:p w14:paraId="7BF2681D" w14:textId="18F57A55" w:rsidR="003062CA" w:rsidRPr="007C3CF4" w:rsidRDefault="003062CA" w:rsidP="006F4DF2">
      <w:pPr>
        <w:pStyle w:val="BodyText"/>
        <w:rPr>
          <w:rFonts w:eastAsiaTheme="minorEastAsia"/>
        </w:rPr>
      </w:pPr>
      <w:r>
        <w:t>For a fast switching light the flash profile ha</w:t>
      </w:r>
      <w:r w:rsidR="007C3CF4">
        <w:t>s a</w:t>
      </w:r>
      <w:r>
        <w:t xml:space="preserve"> rectangular shape. For example, a flashing light shows two flashes (1) and (2) with different size (</w:t>
      </w:r>
      <w:r>
        <w:fldChar w:fldCharType="begin"/>
      </w:r>
      <w:r>
        <w:instrText xml:space="preserve"> REF _Ref461095230 \h </w:instrText>
      </w:r>
      <w:r>
        <w:fldChar w:fldCharType="separate"/>
      </w:r>
      <w:r w:rsidR="00F94E18">
        <w:t xml:space="preserve">Figure </w:t>
      </w:r>
      <w:r w:rsidR="00F94E18">
        <w:rPr>
          <w:noProof/>
        </w:rPr>
        <w:t>8</w:t>
      </w:r>
      <w:r>
        <w:fldChar w:fldCharType="end"/>
      </w:r>
      <w:r>
        <w:t xml:space="preserve">). </w:t>
      </w:r>
    </w:p>
    <w:p w14:paraId="42FC0CFD" w14:textId="4DAA4555" w:rsidR="000D5C84" w:rsidRDefault="003062CA" w:rsidP="003062CA">
      <w:pPr>
        <w:pStyle w:val="BodyText"/>
        <w:jc w:val="center"/>
        <w:rPr>
          <w:rFonts w:eastAsiaTheme="minorEastAsia"/>
        </w:rPr>
      </w:pPr>
      <w:r w:rsidRPr="003062CA">
        <w:rPr>
          <w:noProof/>
          <w:lang w:val="en-IE" w:eastAsia="en-IE"/>
        </w:rPr>
        <w:drawing>
          <wp:inline distT="0" distB="0" distL="0" distR="0" wp14:anchorId="7270E0B0" wp14:editId="3BD6B51D">
            <wp:extent cx="2880000" cy="1771200"/>
            <wp:effectExtent l="0" t="0" r="0" b="63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80000" cy="1771200"/>
                    </a:xfrm>
                    <a:prstGeom prst="rect">
                      <a:avLst/>
                    </a:prstGeom>
                    <a:noFill/>
                    <a:ln>
                      <a:noFill/>
                    </a:ln>
                  </pic:spPr>
                </pic:pic>
              </a:graphicData>
            </a:graphic>
          </wp:inline>
        </w:drawing>
      </w:r>
    </w:p>
    <w:p w14:paraId="2927CC6C" w14:textId="370F5B82" w:rsidR="003062CA" w:rsidRDefault="003062CA" w:rsidP="003062CA">
      <w:pPr>
        <w:pStyle w:val="Caption"/>
      </w:pPr>
      <w:bookmarkStart w:id="126" w:name="_Ref461095230"/>
      <w:r>
        <w:t xml:space="preserve">Figure </w:t>
      </w:r>
      <w:r>
        <w:fldChar w:fldCharType="begin"/>
      </w:r>
      <w:r>
        <w:instrText xml:space="preserve"> SEQ Figure \* ARABIC </w:instrText>
      </w:r>
      <w:r>
        <w:fldChar w:fldCharType="separate"/>
      </w:r>
      <w:r w:rsidR="00F94E18">
        <w:rPr>
          <w:noProof/>
        </w:rPr>
        <w:t>8</w:t>
      </w:r>
      <w:r>
        <w:fldChar w:fldCharType="end"/>
      </w:r>
      <w:bookmarkEnd w:id="126"/>
      <w:r>
        <w:t xml:space="preserve"> Rectangular flash shape</w:t>
      </w:r>
    </w:p>
    <w:p w14:paraId="6DBE42A3" w14:textId="77777777" w:rsidR="003062CA" w:rsidRDefault="003062CA" w:rsidP="003062CA"/>
    <w:p w14:paraId="6336487D" w14:textId="753E96D1" w:rsidR="003062CA" w:rsidRDefault="007C3CF4" w:rsidP="007C3CF4">
      <w:pPr>
        <w:pStyle w:val="BodyText"/>
      </w:pPr>
      <w:r>
        <w:t xml:space="preserve">The length of the shortest flash </w:t>
      </w:r>
      <m:oMath>
        <m:sSub>
          <m:sSubPr>
            <m:ctrlPr>
              <w:rPr>
                <w:rFonts w:ascii="Cambria Math" w:hAnsi="Cambria Math"/>
                <w:i/>
              </w:rPr>
            </m:ctrlPr>
          </m:sSubPr>
          <m:e>
            <m:r>
              <w:rPr>
                <w:rFonts w:ascii="Cambria Math" w:hAnsi="Cambria Math"/>
              </w:rPr>
              <m:t>T</m:t>
            </m:r>
          </m:e>
          <m:sub>
            <m:r>
              <w:rPr>
                <w:rFonts w:ascii="Cambria Math" w:hAnsi="Cambria Math"/>
              </w:rPr>
              <m:t>min</m:t>
            </m:r>
          </m:sub>
        </m:sSub>
      </m:oMath>
      <w:r w:rsidR="00610FC3">
        <w:rPr>
          <w:rFonts w:eastAsiaTheme="minorEastAsia"/>
        </w:rPr>
        <w:t xml:space="preserve"> in seconds </w:t>
      </w:r>
      <w:r>
        <w:t>is used to calculate the apparent intensity and then the in-situ-intensity of the light</w:t>
      </w:r>
      <w:r w:rsidR="0003658F">
        <w:t xml:space="preserve"> (the formula uses a time constant </w:t>
      </w:r>
      <m:oMath>
        <m:r>
          <w:rPr>
            <w:rFonts w:ascii="Cambria Math" w:hAnsi="Cambria Math"/>
          </w:rPr>
          <m:t>a=0.2 s</m:t>
        </m:r>
      </m:oMath>
      <w:r w:rsidR="0003658F">
        <w:t>)</w:t>
      </w:r>
      <w:r>
        <w:t>.</w:t>
      </w:r>
      <w:r w:rsidR="0003658F">
        <w:t xml:space="preserve"> </w:t>
      </w:r>
    </w:p>
    <w:p w14:paraId="06EAA1B1" w14:textId="447587E3" w:rsidR="007C3CF4" w:rsidRDefault="007C3CF4" w:rsidP="007C3CF4">
      <w:pPr>
        <w:pStyle w:val="Caption"/>
      </w:pPr>
      <w:bookmarkStart w:id="127" w:name="_Toc476205567"/>
      <w:r>
        <w:t xml:space="preserve">Equation </w:t>
      </w:r>
      <w:r>
        <w:fldChar w:fldCharType="begin"/>
      </w:r>
      <w:r>
        <w:instrText xml:space="preserve"> SEQ Equation \* ARABIC </w:instrText>
      </w:r>
      <w:r>
        <w:fldChar w:fldCharType="separate"/>
      </w:r>
      <w:r w:rsidR="00F94E18">
        <w:rPr>
          <w:noProof/>
        </w:rPr>
        <w:t>12</w:t>
      </w:r>
      <w:r>
        <w:fldChar w:fldCharType="end"/>
      </w:r>
      <w:r>
        <w:t xml:space="preserve"> In-situ-intensity, fast switching light, minimum values</w:t>
      </w:r>
      <w:bookmarkEnd w:id="127"/>
    </w:p>
    <w:p w14:paraId="6051FD76" w14:textId="77777777" w:rsidR="007C3CF4" w:rsidRPr="007C3CF4" w:rsidRDefault="007C3CF4" w:rsidP="007C3CF4"/>
    <w:p w14:paraId="5A8B1D5A" w14:textId="4E17360A" w:rsidR="000D5C84" w:rsidRDefault="003507D0" w:rsidP="00926275">
      <w:pPr>
        <w:pStyle w:val="BodyT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ins,min</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*scf*</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ph,min</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0.2 s+</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*0.75*</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ph,min</m:t>
              </m:r>
            </m:sub>
          </m:sSub>
        </m:oMath>
      </m:oMathPara>
    </w:p>
    <w:p w14:paraId="438F63F6" w14:textId="611A7EEA" w:rsidR="007C3CF4" w:rsidRDefault="007C3CF4" w:rsidP="007C3CF4">
      <w:pPr>
        <w:pStyle w:val="Caption"/>
      </w:pPr>
      <w:bookmarkStart w:id="128" w:name="_Toc476205568"/>
      <w:r>
        <w:t xml:space="preserve">Equation </w:t>
      </w:r>
      <w:r>
        <w:fldChar w:fldCharType="begin"/>
      </w:r>
      <w:r>
        <w:instrText xml:space="preserve"> SEQ Equation \* ARABIC </w:instrText>
      </w:r>
      <w:r>
        <w:fldChar w:fldCharType="separate"/>
      </w:r>
      <w:r w:rsidR="00F94E18">
        <w:rPr>
          <w:noProof/>
        </w:rPr>
        <w:t>13</w:t>
      </w:r>
      <w:r>
        <w:fldChar w:fldCharType="end"/>
      </w:r>
      <w:r>
        <w:t xml:space="preserve"> In-situ-intensity, fast switching light, maximum values</w:t>
      </w:r>
      <w:bookmarkEnd w:id="128"/>
    </w:p>
    <w:p w14:paraId="6EFABA58" w14:textId="77777777" w:rsidR="007C3CF4" w:rsidRPr="007C3CF4" w:rsidRDefault="007C3CF4" w:rsidP="007C3CF4"/>
    <w:p w14:paraId="25F1DE90" w14:textId="426B785D" w:rsidR="000D5C84" w:rsidRPr="007C3CF4" w:rsidRDefault="003507D0" w:rsidP="007C3CF4">
      <w:pPr>
        <w:pStyle w:val="BodyT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ins,max</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ph,max</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0.2 s+</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ph,max</m:t>
              </m:r>
            </m:sub>
          </m:sSub>
        </m:oMath>
      </m:oMathPara>
    </w:p>
    <w:p w14:paraId="76150205" w14:textId="24EB423E" w:rsidR="000B22EC" w:rsidRPr="007357F4" w:rsidRDefault="000B22EC" w:rsidP="00F71623">
      <w:pPr>
        <w:pStyle w:val="Heading2"/>
        <w:rPr>
          <w:rFonts w:eastAsiaTheme="minorEastAsia"/>
        </w:rPr>
      </w:pPr>
      <w:bookmarkStart w:id="129" w:name="_Toc476211510"/>
      <w:r w:rsidRPr="007357F4">
        <w:rPr>
          <w:rFonts w:eastAsiaTheme="minorEastAsia"/>
        </w:rPr>
        <w:t>Arbitrary Flash Profile</w:t>
      </w:r>
      <w:bookmarkEnd w:id="129"/>
    </w:p>
    <w:p w14:paraId="2514AADA" w14:textId="77777777" w:rsidR="000B22EC" w:rsidRPr="007357F4" w:rsidRDefault="000B22EC" w:rsidP="000B22EC">
      <w:pPr>
        <w:pStyle w:val="Heading2separationline"/>
      </w:pPr>
    </w:p>
    <w:p w14:paraId="4F18CC30" w14:textId="1F4053C1" w:rsidR="003F665B" w:rsidRPr="00F942BC" w:rsidRDefault="007357F4" w:rsidP="000B22EC">
      <w:pPr>
        <w:pStyle w:val="BodyText"/>
      </w:pPr>
      <w:r>
        <w:t xml:space="preserve">For an arbitrary flash profile the </w:t>
      </w:r>
      <w:r w:rsidR="00A62A2C">
        <w:t>profile function must be known. There are tools (e.g. Modified Allard, Schmidt-Clausen, Blondel-Ray-Douglas) to calculate the in-situ-intensity from the profile function.</w:t>
      </w:r>
    </w:p>
    <w:p w14:paraId="055E1FA3" w14:textId="77777777" w:rsidR="003F665B" w:rsidRDefault="003F665B" w:rsidP="000B22EC">
      <w:pPr>
        <w:pStyle w:val="BodyText"/>
      </w:pPr>
    </w:p>
    <w:p w14:paraId="403D65EA" w14:textId="01D9E2B1" w:rsidR="00F92826" w:rsidRDefault="00F92826" w:rsidP="00F92826">
      <w:pPr>
        <w:pStyle w:val="BodyText"/>
      </w:pPr>
    </w:p>
    <w:p w14:paraId="42E0D22F" w14:textId="76CBD930" w:rsidR="00926275" w:rsidRDefault="00926275" w:rsidP="00926275">
      <w:pPr>
        <w:pStyle w:val="BodyText"/>
      </w:pPr>
    </w:p>
    <w:p w14:paraId="45EC3ECD" w14:textId="1B5ADE43" w:rsidR="00926275" w:rsidRDefault="00F92826" w:rsidP="00F92826">
      <w:pPr>
        <w:pStyle w:val="Heading1"/>
      </w:pPr>
      <w:bookmarkStart w:id="130" w:name="_Toc476211511"/>
      <w:r>
        <w:lastRenderedPageBreak/>
        <w:t xml:space="preserve">Standard </w:t>
      </w:r>
      <w:r w:rsidR="0079207B">
        <w:t xml:space="preserve">Design </w:t>
      </w:r>
      <w:r w:rsidR="00EF7265">
        <w:t>M</w:t>
      </w:r>
      <w:r w:rsidR="0079207B">
        <w:t>ethodology</w:t>
      </w:r>
      <w:bookmarkEnd w:id="130"/>
    </w:p>
    <w:p w14:paraId="3E06A90A" w14:textId="77777777" w:rsidR="00F92826" w:rsidRDefault="00F92826" w:rsidP="00F92826">
      <w:pPr>
        <w:pStyle w:val="Heading1separatationline"/>
      </w:pPr>
    </w:p>
    <w:p w14:paraId="4329950C" w14:textId="4D592063" w:rsidR="00F92826" w:rsidRDefault="00FD3E26" w:rsidP="00F92826">
      <w:pPr>
        <w:pStyle w:val="BodyText"/>
      </w:pPr>
      <w:r>
        <w:t>The standard procedure to derive the required luminous intensity or intensity distribution from the nautical requirements is shown in this chapter.</w:t>
      </w:r>
    </w:p>
    <w:p w14:paraId="22F5DB74" w14:textId="435601E1" w:rsidR="005B1810" w:rsidRDefault="005B1810" w:rsidP="00F92826">
      <w:pPr>
        <w:pStyle w:val="BodyText"/>
      </w:pPr>
      <w:r>
        <w:t>When a light has s</w:t>
      </w:r>
      <w:r w:rsidR="00FD7F35">
        <w:t>ectors with different distances</w:t>
      </w:r>
      <w:r>
        <w:t xml:space="preserv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min</m:t>
            </m:r>
          </m:sub>
        </m:sSub>
      </m:oMath>
      <w:r>
        <w:rPr>
          <w:rFonts w:eastAsiaTheme="minorEastAsia"/>
        </w:rPr>
        <w:t>, it may be useful to repeat the calculations for each sector.</w:t>
      </w:r>
      <w:r w:rsidR="00FD7F35">
        <w:rPr>
          <w:rFonts w:eastAsiaTheme="minorEastAsia"/>
        </w:rPr>
        <w:t xml:space="preserve"> </w:t>
      </w:r>
      <w:r>
        <w:t xml:space="preserve">When the differences between the sectors are not too large, the calculation may be done with the largest value of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Pr>
          <w:rFonts w:eastAsiaTheme="minorEastAsia"/>
        </w:rPr>
        <w:t xml:space="preserve"> and the lowest for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min</m:t>
            </m:r>
          </m:sub>
        </m:sSub>
      </m:oMath>
      <w:r>
        <w:rPr>
          <w:rFonts w:eastAsiaTheme="minorEastAsia"/>
        </w:rPr>
        <w:t>.</w:t>
      </w:r>
    </w:p>
    <w:p w14:paraId="29B62FEB" w14:textId="47DD8594" w:rsidR="00FD3E26" w:rsidRDefault="00FD3E26" w:rsidP="00FD3E26">
      <w:pPr>
        <w:pStyle w:val="Heading2"/>
      </w:pPr>
      <w:bookmarkStart w:id="131" w:name="_Toc476211512"/>
      <w:r>
        <w:t>Step 1</w:t>
      </w:r>
      <w:bookmarkEnd w:id="131"/>
    </w:p>
    <w:p w14:paraId="240AE321" w14:textId="77777777" w:rsidR="00E8540A" w:rsidRPr="00E8540A" w:rsidRDefault="00E8540A" w:rsidP="00E8540A">
      <w:pPr>
        <w:pStyle w:val="Heading2separationline"/>
      </w:pPr>
    </w:p>
    <w:p w14:paraId="3142BC55" w14:textId="3163A521" w:rsidR="00FD3E26" w:rsidRDefault="00E8540A" w:rsidP="0012009A">
      <w:pPr>
        <w:pStyle w:val="BodyText"/>
      </w:pPr>
      <w:r>
        <w:t xml:space="preserve">Find the </w:t>
      </w:r>
      <w:r w:rsidR="00FD3E26">
        <w:t>nautical requirements of light</w:t>
      </w:r>
      <w:r>
        <w:t xml:space="preserve">, which are </w:t>
      </w:r>
      <w:r w:rsidR="00FD3E26">
        <w:t xml:space="preserve">described by </w:t>
      </w:r>
    </w:p>
    <w:p w14:paraId="7A758DFF" w14:textId="35EA46AD" w:rsidR="00FD3E26" w:rsidRDefault="00FD3E26" w:rsidP="00E8540A">
      <w:pPr>
        <w:pStyle w:val="Bullet1"/>
      </w:pPr>
      <w:r>
        <w:t xml:space="preserve">the flash (minimum flash duration is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oMath>
      <w:r>
        <w:rPr>
          <w:rFonts w:eastAsiaTheme="minorEastAsia"/>
        </w:rPr>
        <w:t>),</w:t>
      </w:r>
    </w:p>
    <w:p w14:paraId="36B7F94E" w14:textId="77A635BC" w:rsidR="00FD3E26" w:rsidRDefault="00FD3E26" w:rsidP="00E8540A">
      <w:pPr>
        <w:pStyle w:val="Bullet1"/>
      </w:pPr>
      <w:r>
        <w:t xml:space="preserve">the minimum distance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oMath>
      <w:r>
        <w:rPr>
          <w:rFonts w:eastAsiaTheme="minorEastAsia"/>
        </w:rPr>
        <w:t>,</w:t>
      </w:r>
    </w:p>
    <w:p w14:paraId="60D225E0" w14:textId="314355C4" w:rsidR="00FD3E26" w:rsidRDefault="00FD3E26" w:rsidP="00FD7F35">
      <w:pPr>
        <w:pStyle w:val="Bullet1"/>
      </w:pPr>
      <w:r>
        <w:t xml:space="preserve">the maximum distance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oMath>
      <w:r>
        <w:rPr>
          <w:rFonts w:eastAsiaTheme="minorEastAsia"/>
        </w:rPr>
        <w:t>,</w:t>
      </w:r>
    </w:p>
    <w:p w14:paraId="16F575BC" w14:textId="16301521" w:rsidR="00A257CD" w:rsidRDefault="00E8540A" w:rsidP="00E8540A">
      <w:pPr>
        <w:pStyle w:val="Heading2"/>
      </w:pPr>
      <w:bookmarkStart w:id="132" w:name="_Toc476211513"/>
      <w:r>
        <w:t>Step 2</w:t>
      </w:r>
      <w:bookmarkEnd w:id="132"/>
    </w:p>
    <w:p w14:paraId="65E4D0EE" w14:textId="77777777" w:rsidR="00E8540A" w:rsidRDefault="00E8540A" w:rsidP="00E8540A">
      <w:pPr>
        <w:pStyle w:val="Heading2separationline"/>
      </w:pPr>
    </w:p>
    <w:p w14:paraId="4DA73E39" w14:textId="1F04D733" w:rsidR="00E8540A" w:rsidRDefault="00E8540A" w:rsidP="00E8540A">
      <w:pPr>
        <w:pStyle w:val="BodyText"/>
      </w:pPr>
      <w:r>
        <w:t>Fix the essential parameters for calculation.</w:t>
      </w:r>
    </w:p>
    <w:p w14:paraId="15454F6D" w14:textId="13B7E461" w:rsidR="00E8540A" w:rsidRPr="00E8540A" w:rsidRDefault="00E8540A" w:rsidP="00E8540A">
      <w:pPr>
        <w:pStyle w:val="Bullet1"/>
      </w:pPr>
      <w:r>
        <w:t xml:space="preserve">minimum illuminance at the eye of the observer </w:t>
      </w:r>
      <m:oMath>
        <m:sSub>
          <m:sSubPr>
            <m:ctrlPr>
              <w:rPr>
                <w:rFonts w:ascii="Cambria Math" w:hAnsi="Cambria Math"/>
                <w:i/>
              </w:rPr>
            </m:ctrlPr>
          </m:sSubPr>
          <m:e>
            <m:r>
              <w:rPr>
                <w:rFonts w:ascii="Cambria Math" w:hAnsi="Cambria Math"/>
              </w:rPr>
              <m:t>E</m:t>
            </m:r>
          </m:e>
          <m:sub>
            <m:r>
              <w:rPr>
                <w:rFonts w:ascii="Cambria Math" w:hAnsi="Cambria Math"/>
              </w:rPr>
              <m:t>min</m:t>
            </m:r>
          </m:sub>
        </m:sSub>
      </m:oMath>
    </w:p>
    <w:p w14:paraId="10C11849" w14:textId="49AA4430" w:rsidR="00E8540A" w:rsidRPr="00E8540A" w:rsidRDefault="00E8540A" w:rsidP="00E8540A">
      <w:pPr>
        <w:pStyle w:val="Bullet1"/>
      </w:pPr>
      <w:r>
        <w:t xml:space="preserve">maximum illuminance at the eye of the observer </w:t>
      </w:r>
      <m:oMath>
        <m:sSub>
          <m:sSubPr>
            <m:ctrlPr>
              <w:rPr>
                <w:rFonts w:ascii="Cambria Math" w:hAnsi="Cambria Math"/>
                <w:i/>
              </w:rPr>
            </m:ctrlPr>
          </m:sSubPr>
          <m:e>
            <m:r>
              <w:rPr>
                <w:rFonts w:ascii="Cambria Math" w:hAnsi="Cambria Math"/>
              </w:rPr>
              <m:t>E</m:t>
            </m:r>
          </m:e>
          <m:sub>
            <m:r>
              <w:rPr>
                <w:rFonts w:ascii="Cambria Math" w:hAnsi="Cambria Math"/>
              </w:rPr>
              <m:t>max</m:t>
            </m:r>
          </m:sub>
        </m:sSub>
      </m:oMath>
    </w:p>
    <w:p w14:paraId="2406B04B" w14:textId="5F206489" w:rsidR="00E8540A" w:rsidRDefault="00E8540A" w:rsidP="00E8540A">
      <w:pPr>
        <w:pStyle w:val="Bullet1"/>
      </w:pPr>
      <w:r>
        <w:t xml:space="preserve">minimum meteorological visibilty </w:t>
      </w:r>
      <m:oMath>
        <m:sSub>
          <m:sSubPr>
            <m:ctrlPr>
              <w:rPr>
                <w:rFonts w:ascii="Cambria Math" w:hAnsi="Cambria Math"/>
                <w:i/>
              </w:rPr>
            </m:ctrlPr>
          </m:sSubPr>
          <m:e>
            <m:r>
              <w:rPr>
                <w:rFonts w:ascii="Cambria Math" w:hAnsi="Cambria Math"/>
              </w:rPr>
              <m:t>V</m:t>
            </m:r>
          </m:e>
          <m:sub>
            <m:r>
              <w:rPr>
                <w:rFonts w:ascii="Cambria Math" w:hAnsi="Cambria Math"/>
              </w:rPr>
              <m:t>min</m:t>
            </m:r>
          </m:sub>
        </m:sSub>
      </m:oMath>
    </w:p>
    <w:p w14:paraId="50B83B55" w14:textId="3FCAAD8C" w:rsidR="00E8540A" w:rsidRDefault="00E8540A" w:rsidP="00E8540A">
      <w:pPr>
        <w:pStyle w:val="Heading2"/>
      </w:pPr>
      <w:bookmarkStart w:id="133" w:name="_Toc476211514"/>
      <w:r>
        <w:t>Step 3</w:t>
      </w:r>
      <w:bookmarkEnd w:id="133"/>
    </w:p>
    <w:p w14:paraId="2A55FCA9" w14:textId="77777777" w:rsidR="00E8540A" w:rsidRDefault="00E8540A" w:rsidP="00E8540A">
      <w:pPr>
        <w:pStyle w:val="Heading2separationline"/>
      </w:pPr>
    </w:p>
    <w:p w14:paraId="5D7098A4" w14:textId="0F73ED38" w:rsidR="00E8540A" w:rsidRDefault="00E8540A" w:rsidP="00E8540A">
      <w:pPr>
        <w:pStyle w:val="BodyText"/>
      </w:pPr>
      <w:r>
        <w:t>Calculate the in-situ-intensity with Allard’s law.</w:t>
      </w:r>
    </w:p>
    <w:p w14:paraId="5088BC39" w14:textId="18D12C82" w:rsidR="00E8540A" w:rsidRPr="009120FA" w:rsidRDefault="00FD7F35" w:rsidP="00871405">
      <w:pPr>
        <w:pStyle w:val="Bullet1"/>
      </w:pPr>
      <w:r>
        <w:rPr>
          <w:rFonts w:eastAsiaTheme="minorEastAsia"/>
        </w:rPr>
        <w:t>minimum :</w:t>
      </w:r>
      <w:r>
        <w:rPr>
          <w:rFonts w:eastAsiaTheme="minorEastAsia"/>
        </w:rPr>
        <w:tab/>
      </w:r>
      <w:r>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oMath>
    </w:p>
    <w:p w14:paraId="7A475B15" w14:textId="16AD84A0" w:rsidR="009120FA" w:rsidRPr="009120FA" w:rsidRDefault="00FD7F35" w:rsidP="00871405">
      <w:pPr>
        <w:pStyle w:val="Bullet1"/>
      </w:pPr>
      <w:r>
        <w:rPr>
          <w:rFonts w:eastAsiaTheme="minorEastAsia"/>
        </w:rPr>
        <w:t>maximum :</w:t>
      </w:r>
      <w:r>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w:r w:rsidR="009120FA">
        <w:rPr>
          <w:rFonts w:eastAsiaTheme="minorEastAsia"/>
        </w:rPr>
        <w:tab/>
        <w:t>with</w:t>
      </w:r>
      <w:r w:rsidR="009120FA">
        <w:rPr>
          <w:rFonts w:eastAsiaTheme="minorEastAsia"/>
        </w:rPr>
        <w:tab/>
        <w:t xml:space="preserve"> </w:t>
      </w:r>
      <w:r w:rsidR="0012009A">
        <w:rPr>
          <w:rFonts w:eastAsiaTheme="minorEastAsia"/>
        </w:rPr>
        <w:t>(</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max</m:t>
            </m:r>
          </m:sub>
        </m:sSub>
        <m:r>
          <w:rPr>
            <w:rFonts w:ascii="Cambria Math" w:eastAsiaTheme="minorEastAsia" w:hAnsi="Cambria Math"/>
          </w:rPr>
          <m:t>=20 M=37040 m</m:t>
        </m:r>
      </m:oMath>
      <w:r w:rsidR="0012009A">
        <w:rPr>
          <w:rFonts w:eastAsiaTheme="minorEastAsia"/>
        </w:rPr>
        <w:t>)</w:t>
      </w:r>
    </w:p>
    <w:p w14:paraId="61B274ED" w14:textId="19C5BDDA" w:rsidR="00A257CD" w:rsidRDefault="00506CD1" w:rsidP="00A07E54">
      <w:pPr>
        <w:pStyle w:val="Bullet1"/>
      </w:pPr>
      <w:r>
        <w:rPr>
          <w:rFonts w:eastAsiaTheme="minorEastAsia"/>
        </w:rPr>
        <w:t>design</w:t>
      </w:r>
      <w:r w:rsidR="00FD7F35">
        <w:rPr>
          <w:rFonts w:eastAsiaTheme="minorEastAsia"/>
        </w:rPr>
        <w:t> :</w:t>
      </w:r>
      <w:r w:rsidR="0012009A">
        <w:rPr>
          <w:rFonts w:eastAsiaTheme="minorEastAsia"/>
        </w:rPr>
        <w:tab/>
      </w:r>
      <w:r w:rsidR="00FD7F35">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25934470" w14:textId="358D76BE" w:rsidR="00F55CD9" w:rsidRDefault="00F55CD9" w:rsidP="00F55CD9">
      <w:pPr>
        <w:pStyle w:val="Heading2"/>
      </w:pPr>
      <w:bookmarkStart w:id="134" w:name="_Toc476211515"/>
      <w:r>
        <w:t xml:space="preserve">Step </w:t>
      </w:r>
      <w:r w:rsidR="00C9704C">
        <w:t>4</w:t>
      </w:r>
      <w:bookmarkEnd w:id="134"/>
    </w:p>
    <w:p w14:paraId="1DB545E5" w14:textId="77777777" w:rsidR="00F55CD9" w:rsidRDefault="00F55CD9" w:rsidP="00F55CD9">
      <w:pPr>
        <w:pStyle w:val="Heading2separationline"/>
      </w:pPr>
    </w:p>
    <w:p w14:paraId="54157FFF" w14:textId="27DA8245" w:rsidR="00F55CD9" w:rsidRDefault="00F55CD9" w:rsidP="00F55CD9">
      <w:pPr>
        <w:pStyle w:val="BodyText"/>
      </w:pPr>
      <w:r>
        <w:t>Check for rival lights. If rival</w:t>
      </w:r>
      <w:r w:rsidR="00FD7F35">
        <w:t xml:space="preserve"> lights have to be considered, estimate</w:t>
      </w:r>
      <w:r>
        <w:t xml:space="preserve"> a new minimum intensity according to chapter </w:t>
      </w:r>
      <w:r w:rsidR="00FD7F35">
        <w:fldChar w:fldCharType="begin"/>
      </w:r>
      <w:r w:rsidR="00FD7F35">
        <w:instrText xml:space="preserve"> REF _Ref459800859 \r \h </w:instrText>
      </w:r>
      <w:r w:rsidR="00FD7F35">
        <w:fldChar w:fldCharType="separate"/>
      </w:r>
      <w:r w:rsidR="00F94E18">
        <w:t>6</w:t>
      </w:r>
      <w:r w:rsidR="00FD7F35">
        <w:fldChar w:fldCharType="end"/>
      </w:r>
      <w:r>
        <w:t>.</w:t>
      </w:r>
    </w:p>
    <w:p w14:paraId="7BF5EA7C" w14:textId="20644D48" w:rsidR="009120FA" w:rsidRDefault="009120FA" w:rsidP="009120FA">
      <w:pPr>
        <w:pStyle w:val="Heading2"/>
      </w:pPr>
      <w:bookmarkStart w:id="135" w:name="_Toc476211516"/>
      <w:r>
        <w:t xml:space="preserve">Step </w:t>
      </w:r>
      <w:r w:rsidR="00C9704C">
        <w:t>5</w:t>
      </w:r>
      <w:bookmarkEnd w:id="135"/>
    </w:p>
    <w:p w14:paraId="5BB4DF1E" w14:textId="77777777" w:rsidR="009120FA" w:rsidRDefault="009120FA" w:rsidP="009120FA">
      <w:pPr>
        <w:pStyle w:val="Heading2separationline"/>
      </w:pPr>
    </w:p>
    <w:p w14:paraId="716DCDD3" w14:textId="30BF17E1" w:rsidR="009120FA" w:rsidRDefault="009120FA" w:rsidP="009120FA">
      <w:pPr>
        <w:pStyle w:val="BodyText"/>
      </w:pPr>
      <w:r>
        <w:t>Calculate the photometric intensity.</w:t>
      </w:r>
    </w:p>
    <w:p w14:paraId="2B74892C" w14:textId="35E38291" w:rsidR="009120FA" w:rsidRDefault="009120FA" w:rsidP="009120FA">
      <w:pPr>
        <w:pStyle w:val="Heading3"/>
      </w:pPr>
      <w:bookmarkStart w:id="136" w:name="_Toc476211517"/>
      <w:r>
        <w:t>Steady burning light</w:t>
      </w:r>
      <w:bookmarkEnd w:id="136"/>
    </w:p>
    <w:p w14:paraId="6E89C1FA" w14:textId="4DE64CEC" w:rsidR="009120FA" w:rsidRPr="009120FA" w:rsidRDefault="003507D0"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04E19653" w14:textId="45BD1C7C" w:rsidR="009120FA" w:rsidRDefault="003507D0"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ins,max</m:t>
            </m:r>
          </m:sub>
        </m:sSub>
      </m:oMath>
    </w:p>
    <w:p w14:paraId="02FA9545" w14:textId="02E77A4A" w:rsidR="009120FA" w:rsidRDefault="003507D0"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oMath>
    </w:p>
    <w:p w14:paraId="054B0D60" w14:textId="27DD944B" w:rsidR="006F6E50" w:rsidRDefault="006F6E50" w:rsidP="006F6E50">
      <w:pPr>
        <w:pStyle w:val="BodyText"/>
        <w:rPr>
          <w:rFonts w:eastAsiaTheme="minorEastAsia"/>
        </w:rPr>
      </w:pPr>
      <w:r>
        <w:t xml:space="preserve">with </w:t>
      </w:r>
      <m:oMath>
        <m:r>
          <w:rPr>
            <w:rFonts w:ascii="Cambria Math" w:hAnsi="Cambria Math"/>
          </w:rPr>
          <m:t>scf=0.75</m:t>
        </m:r>
      </m:oMath>
      <w:r>
        <w:rPr>
          <w:rFonts w:eastAsiaTheme="minorEastAsia"/>
        </w:rPr>
        <w:t>.</w:t>
      </w:r>
    </w:p>
    <w:p w14:paraId="66BAD07F" w14:textId="6D5D7B7E" w:rsidR="006F6E50" w:rsidRDefault="006F6E50" w:rsidP="006F6E50">
      <w:pPr>
        <w:pStyle w:val="Heading3"/>
      </w:pPr>
      <w:bookmarkStart w:id="137" w:name="_Toc476211518"/>
      <w:r>
        <w:t>Fast switching light (</w:t>
      </w:r>
      <w:r w:rsidR="00E70B0E">
        <w:t>rectangular flash profil</w:t>
      </w:r>
      <w:r w:rsidR="00FD7F35">
        <w:t xml:space="preserve">e, </w:t>
      </w:r>
      <w:r>
        <w:t>LED)</w:t>
      </w:r>
      <w:bookmarkEnd w:id="137"/>
    </w:p>
    <w:p w14:paraId="2E601977" w14:textId="2288DB74" w:rsidR="006F6E50" w:rsidRPr="009120FA" w:rsidRDefault="003507D0" w:rsidP="006F6E50">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4D926932" w14:textId="4C1FC7F0" w:rsidR="006F6E50" w:rsidRPr="006F6E50" w:rsidRDefault="003507D0" w:rsidP="006F6E50">
      <w:pPr>
        <w:pStyle w:val="Bullet1"/>
      </w:pPr>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oMath>
    </w:p>
    <w:p w14:paraId="6990885B" w14:textId="766B83E8" w:rsidR="006F6E50" w:rsidRPr="00E70B0E" w:rsidRDefault="003507D0" w:rsidP="006F6E50">
      <w:pPr>
        <w:pStyle w:val="Bullet1"/>
      </w:pPr>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oMath>
    </w:p>
    <w:p w14:paraId="15B049F4" w14:textId="78C5FF57" w:rsidR="00E70B0E" w:rsidRDefault="00E70B0E" w:rsidP="00E70B0E">
      <w:pPr>
        <w:pStyle w:val="BodyText"/>
      </w:pPr>
      <w:r>
        <w:t xml:space="preserve">with </w:t>
      </w:r>
      <m:oMath>
        <m:r>
          <w:rPr>
            <w:rFonts w:ascii="Cambria Math" w:hAnsi="Cambria Math"/>
          </w:rPr>
          <m:t>scf=0.75</m:t>
        </m:r>
      </m:oMath>
      <w:r>
        <w:rPr>
          <w:rFonts w:eastAsiaTheme="minorEastAsia"/>
        </w:rPr>
        <w:t xml:space="preserve"> and </w:t>
      </w:r>
      <m:oMath>
        <m:r>
          <w:rPr>
            <w:rFonts w:ascii="Cambria Math" w:eastAsiaTheme="minorEastAsia" w:hAnsi="Cambria Math"/>
          </w:rPr>
          <m:t>a=0.2 s</m:t>
        </m:r>
      </m:oMath>
      <w:r>
        <w:rPr>
          <w:rFonts w:eastAsiaTheme="minorEastAsia"/>
        </w:rPr>
        <w:t>.</w:t>
      </w:r>
    </w:p>
    <w:p w14:paraId="68CBFC7F" w14:textId="5EA2218E" w:rsidR="006F6E50" w:rsidRPr="006F6E50" w:rsidRDefault="00E70B0E" w:rsidP="00E70B0E">
      <w:pPr>
        <w:pStyle w:val="Heading3"/>
      </w:pPr>
      <w:bookmarkStart w:id="138" w:name="_Toc476211519"/>
      <w:r>
        <w:t>Lights with arbitrary flash profile</w:t>
      </w:r>
      <w:bookmarkEnd w:id="138"/>
    </w:p>
    <w:p w14:paraId="2E0BFAED" w14:textId="6A86F4DF" w:rsidR="00A257CD" w:rsidRDefault="00FD7F35" w:rsidP="00F92826">
      <w:pPr>
        <w:pStyle w:val="BodyText"/>
      </w:pPr>
      <w:r>
        <w:t xml:space="preserve">Use </w:t>
      </w:r>
      <w:r w:rsidR="00A21E96">
        <w:t>the concept of effective intensity to estimate the photometric luminous intensity.</w:t>
      </w:r>
    </w:p>
    <w:p w14:paraId="7C82AA09" w14:textId="69E07F81" w:rsidR="00B751CF" w:rsidRPr="000B189E" w:rsidRDefault="00414DF5" w:rsidP="00414DF5">
      <w:pPr>
        <w:pStyle w:val="Heading1"/>
      </w:pPr>
      <w:bookmarkStart w:id="139" w:name="_Toc476211520"/>
      <w:r w:rsidRPr="000B189E">
        <w:t>Examples FOR INTENSITY CALCULATIONS</w:t>
      </w:r>
      <w:bookmarkEnd w:id="139"/>
    </w:p>
    <w:p w14:paraId="7D2F6C17" w14:textId="77777777" w:rsidR="00A21E96" w:rsidRPr="000B189E" w:rsidRDefault="00A21E96" w:rsidP="00A21E96">
      <w:pPr>
        <w:pStyle w:val="Heading1separatationline"/>
      </w:pPr>
    </w:p>
    <w:p w14:paraId="1085C24D" w14:textId="594C81D9" w:rsidR="00BE385B" w:rsidRDefault="00BE385B" w:rsidP="000A1ADD">
      <w:pPr>
        <w:pStyle w:val="Heading2"/>
      </w:pPr>
      <w:bookmarkStart w:id="140" w:name="_Toc476211521"/>
      <w:r>
        <w:t>Example 1</w:t>
      </w:r>
      <w:bookmarkEnd w:id="140"/>
    </w:p>
    <w:p w14:paraId="00E365A0" w14:textId="77777777" w:rsidR="00BE385B" w:rsidRDefault="00BE385B" w:rsidP="00BE385B">
      <w:pPr>
        <w:pStyle w:val="Heading2separationline"/>
      </w:pPr>
    </w:p>
    <w:p w14:paraId="2EBE4CFE" w14:textId="509024A4" w:rsidR="00BE385B" w:rsidRDefault="008A3D31" w:rsidP="00BE385B">
      <w:pPr>
        <w:pStyle w:val="BodyText"/>
        <w:rPr>
          <w:rFonts w:eastAsiaTheme="minorEastAsia"/>
        </w:rPr>
      </w:pPr>
      <w:r>
        <w:t xml:space="preserve">A light with a maximum viewing distance of about </w:t>
      </w:r>
      <m:oMath>
        <m:sSub>
          <m:sSubPr>
            <m:ctrlPr>
              <w:rPr>
                <w:rFonts w:ascii="Cambria Math" w:hAnsi="Cambria Math"/>
                <w:i/>
              </w:rPr>
            </m:ctrlPr>
          </m:sSubPr>
          <m:e>
            <m:r>
              <w:rPr>
                <w:rFonts w:ascii="Cambria Math" w:hAnsi="Cambria Math"/>
              </w:rPr>
              <m:t>D</m:t>
            </m:r>
          </m:e>
          <m:sub>
            <m:r>
              <w:rPr>
                <w:rFonts w:ascii="Cambria Math" w:hAnsi="Cambria Math"/>
              </w:rPr>
              <m:t>max</m:t>
            </m:r>
          </m:sub>
        </m:sSub>
        <m:r>
          <w:rPr>
            <w:rFonts w:ascii="Cambria Math" w:hAnsi="Cambria Math"/>
          </w:rPr>
          <m:t>= 5 M</m:t>
        </m:r>
      </m:oMath>
      <w:r>
        <w:t xml:space="preserve"> has to be designed. There is no background illumination an the minimum visibility is assumed to be </w:t>
      </w:r>
      <m:oMath>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=3 M</m:t>
        </m:r>
      </m:oMath>
      <w:r>
        <w:rPr>
          <w:rFonts w:eastAsiaTheme="minorEastAsia"/>
        </w:rPr>
        <w:t>. The flash character is Iso 3s.</w:t>
      </w:r>
    </w:p>
    <w:p w14:paraId="48F29342" w14:textId="5A00D40C" w:rsidR="008A3D31" w:rsidRDefault="008A3D31" w:rsidP="008A3D31">
      <w:pPr>
        <w:pStyle w:val="Heading3"/>
        <w:rPr>
          <w:rFonts w:eastAsiaTheme="minorEastAsia"/>
        </w:rPr>
      </w:pPr>
      <w:bookmarkStart w:id="141" w:name="_Toc476211522"/>
      <w:r>
        <w:rPr>
          <w:rFonts w:eastAsiaTheme="minorEastAsia"/>
        </w:rPr>
        <w:t>STEP 1</w:t>
      </w:r>
      <w:bookmarkEnd w:id="141"/>
    </w:p>
    <w:p w14:paraId="297CB227" w14:textId="2AEDA652" w:rsidR="008A3D31" w:rsidRDefault="008A3D31" w:rsidP="008A3D31">
      <w:pPr>
        <w:pStyle w:val="Bullet1"/>
      </w:pPr>
      <w:r>
        <w:t xml:space="preserve">the flash character Iso 3s has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r>
          <w:rPr>
            <w:rFonts w:ascii="Cambria Math" w:eastAsiaTheme="minorEastAsia" w:hAnsi="Cambria Math"/>
          </w:rPr>
          <m:t>=1.5 s</m:t>
        </m:r>
      </m:oMath>
      <w:r>
        <w:rPr>
          <w:rFonts w:eastAsiaTheme="minorEastAsia"/>
        </w:rPr>
        <w:t xml:space="preserve"> and an eclipse of </w:t>
      </w:r>
      <m:oMath>
        <m:r>
          <w:rPr>
            <w:rFonts w:ascii="Cambria Math" w:eastAsiaTheme="minorEastAsia" w:hAnsi="Cambria Math"/>
          </w:rPr>
          <m:t>1.5 s</m:t>
        </m:r>
      </m:oMath>
    </w:p>
    <w:p w14:paraId="0398652A" w14:textId="31DC0792" w:rsidR="008A3D31" w:rsidRPr="008A3D31" w:rsidRDefault="008A3D31" w:rsidP="008A3D31">
      <w:pPr>
        <w:pStyle w:val="Bullet1"/>
      </w:pPr>
      <w:r>
        <w:t xml:space="preserve">the minimum distance is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r>
          <w:rPr>
            <w:rFonts w:ascii="Cambria Math" w:hAnsi="Cambria Math"/>
            <w:color w:val="auto"/>
            <w:lang w:val="en-GB"/>
          </w:rPr>
          <m:t>=1000 m</m:t>
        </m:r>
      </m:oMath>
      <w:r>
        <w:rPr>
          <w:rFonts w:eastAsiaTheme="minorEastAsia"/>
        </w:rPr>
        <w:t>,</w:t>
      </w:r>
    </w:p>
    <w:p w14:paraId="29B6C54F" w14:textId="45AAFF23" w:rsidR="008A3D31" w:rsidRPr="008A3D31" w:rsidRDefault="008A3D31" w:rsidP="008A3D31">
      <w:pPr>
        <w:pStyle w:val="Bullet1"/>
      </w:pPr>
      <w:r>
        <w:t xml:space="preserve">the maximum distance is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r>
          <w:rPr>
            <w:rFonts w:ascii="Cambria Math" w:hAnsi="Cambria Math"/>
            <w:color w:val="auto"/>
            <w:lang w:val="en-GB"/>
          </w:rPr>
          <m:t>=5 M=9260 m</m:t>
        </m:r>
      </m:oMath>
      <w:r w:rsidRPr="008A3D31">
        <w:rPr>
          <w:rFonts w:eastAsiaTheme="minorEastAsia"/>
        </w:rPr>
        <w:t>.</w:t>
      </w:r>
    </w:p>
    <w:p w14:paraId="04420BE7" w14:textId="77777777" w:rsidR="008A3D31" w:rsidRDefault="008A3D31" w:rsidP="008A3D31">
      <w:pPr>
        <w:pStyle w:val="Heading3"/>
      </w:pPr>
      <w:bookmarkStart w:id="142" w:name="_Toc476211523"/>
      <w:r>
        <w:t>STEP 2</w:t>
      </w:r>
      <w:bookmarkEnd w:id="142"/>
    </w:p>
    <w:p w14:paraId="74CF424E" w14:textId="7B381402" w:rsidR="008A3D31" w:rsidRDefault="008A3D31" w:rsidP="008A3D31">
      <w:pPr>
        <w:pStyle w:val="BodyText"/>
      </w:pPr>
      <w:r>
        <w:t>As there is no background light the following values for the illuminance at the eye of the observer are chosen.</w:t>
      </w:r>
    </w:p>
    <w:p w14:paraId="4E2F9CAD" w14:textId="77777777" w:rsidR="008A3D31" w:rsidRPr="00E8540A" w:rsidRDefault="008A3D31" w:rsidP="008A3D31">
      <w:pPr>
        <w:pStyle w:val="Bullet1"/>
      </w:pPr>
      <w:r>
        <w:t xml:space="preserve">minimum illuminance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p>
    <w:p w14:paraId="4F34139A" w14:textId="77777777" w:rsidR="008A3D31" w:rsidRDefault="008A3D31" w:rsidP="008A3D31">
      <w:pPr>
        <w:pStyle w:val="Bullet1"/>
      </w:pPr>
      <w:r>
        <w:t xml:space="preserve">maximum illuminance </w: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max</m:t>
            </m:r>
          </m:sub>
        </m:sSub>
        <m:r>
          <m:rPr>
            <m:sty m:val="p"/>
          </m:rPr>
          <w:rPr>
            <w:rFonts w:ascii="Cambria Math" w:hAnsi="Cambria Math"/>
          </w:rPr>
          <m:t>=0,01 lx</m:t>
        </m:r>
      </m:oMath>
    </w:p>
    <w:p w14:paraId="663793CE" w14:textId="473FB296" w:rsidR="008A3D31" w:rsidRDefault="008A3D31" w:rsidP="008A3D31">
      <w:pPr>
        <w:pStyle w:val="Bullet1"/>
      </w:pPr>
      <w:r>
        <w:t xml:space="preserve">minimum visibility </w:t>
      </w: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min</m:t>
            </m:r>
          </m:sub>
        </m:sSub>
        <m:r>
          <m:rPr>
            <m:sty m:val="p"/>
          </m:rPr>
          <w:rPr>
            <w:rFonts w:ascii="Cambria Math" w:hAnsi="Cambria Math"/>
          </w:rPr>
          <m:t>=3 M=5556 m</m:t>
        </m:r>
      </m:oMath>
      <w:r w:rsidRPr="000819EA">
        <w:t>.</w:t>
      </w:r>
    </w:p>
    <w:p w14:paraId="2ED8C704" w14:textId="77777777" w:rsidR="008A3D31" w:rsidRDefault="008A3D31" w:rsidP="008A3D31">
      <w:pPr>
        <w:pStyle w:val="Heading3"/>
      </w:pPr>
      <w:bookmarkStart w:id="143" w:name="_Toc476211524"/>
      <w:r>
        <w:t>STEP 3</w:t>
      </w:r>
      <w:bookmarkEnd w:id="143"/>
    </w:p>
    <w:p w14:paraId="4D57A45E" w14:textId="77777777" w:rsidR="008A3D31" w:rsidRDefault="008A3D31" w:rsidP="008A3D31">
      <w:pPr>
        <w:pStyle w:val="BodyText"/>
      </w:pPr>
      <w:r>
        <w:t>Calculate the in-situ-intensity with Allard’s law.</w:t>
      </w:r>
    </w:p>
    <w:p w14:paraId="364981AA" w14:textId="77777777" w:rsidR="008A3D31" w:rsidRPr="00CA6711" w:rsidRDefault="008A3D31" w:rsidP="008A3D31">
      <w:pPr>
        <w:pStyle w:val="Bullet1"/>
      </w:pPr>
      <w:r w:rsidRPr="00CA6711">
        <w:rPr>
          <w:rFonts w:eastAsiaTheme="minorEastAsia"/>
        </w:rPr>
        <w:t>minimum :</w:t>
      </w:r>
      <w:r w:rsidRPr="00CA6711">
        <w:rPr>
          <w:rFonts w:eastAsiaTheme="minorEastAsia"/>
        </w:rPr>
        <w:tab/>
      </w:r>
    </w:p>
    <w:p w14:paraId="3D003697" w14:textId="29E825A0" w:rsidR="008A3D31" w:rsidRPr="00CA6711" w:rsidRDefault="003507D0" w:rsidP="008A3D31">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r>
            <m:rPr>
              <m:sty m:val="p"/>
            </m:rPr>
            <w:rPr>
              <w:rFonts w:ascii="Cambria Math" w:hAnsi="Cambria Math"/>
            </w:rPr>
            <w:br/>
          </m:r>
        </m:oMath>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r>
                <w:rPr>
                  <w:rFonts w:ascii="Cambria Math" w:hAnsi="Cambria Math"/>
                </w:rPr>
                <m:t>9260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9260</m:t>
                  </m:r>
                </m:num>
                <m:den>
                  <m:r>
                    <w:rPr>
                      <w:rFonts w:ascii="Cambria Math" w:hAnsi="Cambria Math"/>
                    </w:rPr>
                    <m:t>5556</m:t>
                  </m:r>
                </m:den>
              </m:f>
            </m:sup>
          </m:sSup>
        </m:oMath>
      </m:oMathPara>
    </w:p>
    <w:p w14:paraId="4C3B24E8" w14:textId="4F3945ED" w:rsidR="008A3D31" w:rsidRPr="009120FA" w:rsidRDefault="003507D0" w:rsidP="008A3D31">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=2527 cd</m:t>
          </m:r>
        </m:oMath>
      </m:oMathPara>
    </w:p>
    <w:p w14:paraId="1403C142" w14:textId="77777777" w:rsidR="008A3D31" w:rsidRPr="00111472" w:rsidRDefault="008A3D31" w:rsidP="008A3D31">
      <w:pPr>
        <w:pStyle w:val="Bullet1"/>
      </w:pPr>
      <w:r>
        <w:rPr>
          <w:rFonts w:eastAsiaTheme="minorEastAsia"/>
        </w:rPr>
        <w:t>maximum :</w:t>
      </w:r>
      <w:r>
        <w:rPr>
          <w:rFonts w:eastAsiaTheme="minorEastAsia"/>
        </w:rPr>
        <w:tab/>
      </w:r>
    </w:p>
    <w:p w14:paraId="6F19C6CF" w14:textId="77777777" w:rsidR="008A3D31" w:rsidRPr="00111472" w:rsidRDefault="003507D0" w:rsidP="008A3D31">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m:oMathPara>
    </w:p>
    <w:p w14:paraId="4AECD821" w14:textId="480DAB8A" w:rsidR="008A3D31" w:rsidRPr="00CA6711" w:rsidRDefault="003507D0" w:rsidP="008A3D31">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r>
                <w:rPr>
                  <w:rFonts w:ascii="Cambria Math" w:hAnsi="Cambria Math"/>
                </w:rPr>
                <m:t>1000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*0,01lx*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1000</m:t>
                  </m:r>
                </m:num>
                <m:den>
                  <m:r>
                    <w:rPr>
                      <w:rFonts w:ascii="Cambria Math" w:hAnsi="Cambria Math"/>
                    </w:rPr>
                    <m:t>37040</m:t>
                  </m:r>
                </m:den>
              </m:f>
            </m:sup>
          </m:sSup>
        </m:oMath>
      </m:oMathPara>
    </w:p>
    <w:p w14:paraId="7B2C373C" w14:textId="6B796C06" w:rsidR="008A3D31" w:rsidRDefault="003507D0" w:rsidP="008A3D31">
      <w:pPr>
        <w:pStyle w:val="Bullet1"/>
        <w:numPr>
          <w:ilvl w:val="0"/>
          <w:numId w:val="0"/>
        </w:numPr>
        <w:ind w:left="425"/>
        <w:rPr>
          <w:rFonts w:ascii="Cambria Math"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=10842 cd</m:t>
          </m:r>
        </m:oMath>
      </m:oMathPara>
    </w:p>
    <w:p w14:paraId="6A500369" w14:textId="77777777" w:rsidR="008A3D31" w:rsidRDefault="008A3D31" w:rsidP="008A3D31">
      <w:pPr>
        <w:pStyle w:val="Bullet1"/>
        <w:rPr>
          <w:rFonts w:ascii="Cambria Math" w:eastAsiaTheme="minorEastAsia" w:hAnsi="Cambria Math"/>
          <w:i/>
        </w:rPr>
      </w:pPr>
      <w:r>
        <w:rPr>
          <w:rFonts w:eastAsiaTheme="minorEastAsia"/>
        </w:rPr>
        <w:t>design</w:t>
      </w:r>
      <w:r w:rsidRPr="00C9704C">
        <w:rPr>
          <w:rFonts w:eastAsiaTheme="minorEastAsia"/>
        </w:rPr>
        <w:t> :</w:t>
      </w:r>
      <w:r w:rsidRPr="00C9704C">
        <w:rPr>
          <w:rFonts w:eastAsiaTheme="minorEastAsia"/>
        </w:rPr>
        <w:tab/>
      </w:r>
    </w:p>
    <w:p w14:paraId="7D2E3720" w14:textId="6B48B32C" w:rsidR="008A3D31" w:rsidRPr="00B07669" w:rsidRDefault="003507D0" w:rsidP="008A3D31">
      <w:pPr>
        <w:pStyle w:val="Bullet1"/>
        <w:numPr>
          <w:ilvl w:val="0"/>
          <w:numId w:val="0"/>
        </w:numPr>
        <w:ind w:left="425" w:hanging="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=3791 cd</m:t>
          </m:r>
        </m:oMath>
      </m:oMathPara>
    </w:p>
    <w:p w14:paraId="7E26DF55" w14:textId="2891B589" w:rsidR="00B07669" w:rsidRDefault="00B07669" w:rsidP="00B07669">
      <w:pPr>
        <w:pStyle w:val="Heading3"/>
      </w:pPr>
      <w:bookmarkStart w:id="144" w:name="_Toc476211525"/>
      <w:r>
        <w:t>Step 4</w:t>
      </w:r>
      <w:bookmarkEnd w:id="144"/>
    </w:p>
    <w:p w14:paraId="19EDF711" w14:textId="136DA559" w:rsidR="00B07669" w:rsidRPr="00B07669" w:rsidRDefault="00B07669" w:rsidP="00B07669">
      <w:pPr>
        <w:pStyle w:val="BodyText"/>
      </w:pPr>
      <w:r>
        <w:t>At the fairway no rival lights were to be considered and therefore the intensity is not adjusted.</w:t>
      </w:r>
    </w:p>
    <w:p w14:paraId="3452AB41" w14:textId="3FF0CC3C" w:rsidR="00B07669" w:rsidRDefault="00B07669" w:rsidP="00B07669">
      <w:pPr>
        <w:pStyle w:val="Heading3"/>
      </w:pPr>
      <w:bookmarkStart w:id="145" w:name="_Toc476211526"/>
      <w:r>
        <w:t>Step 5</w:t>
      </w:r>
      <w:bookmarkEnd w:id="145"/>
    </w:p>
    <w:p w14:paraId="4BD84B8E" w14:textId="77777777" w:rsidR="00B07669" w:rsidRDefault="00B07669" w:rsidP="00B07669">
      <w:pPr>
        <w:pStyle w:val="BodyText"/>
      </w:pPr>
      <w:r>
        <w:t>Photometric luminous intensity:</w:t>
      </w:r>
    </w:p>
    <w:p w14:paraId="3BD6E206" w14:textId="6ED9DEF4" w:rsidR="00B07669" w:rsidRDefault="00B07669" w:rsidP="00B07669">
      <w:pPr>
        <w:pStyle w:val="BodyText"/>
        <w:rPr>
          <w:rFonts w:eastAsiaTheme="minorEastAsia"/>
        </w:rPr>
      </w:pPr>
      <w:r>
        <w:t xml:space="preserve">With </w:t>
      </w:r>
      <m:oMath>
        <m:r>
          <w:rPr>
            <w:rFonts w:ascii="Cambria Math" w:hAnsi="Cambria Math"/>
          </w:rPr>
          <m:t>scf=0.75</m:t>
        </m:r>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r>
          <w:rPr>
            <w:rFonts w:ascii="Cambria Math" w:eastAsiaTheme="minorEastAsia" w:hAnsi="Cambria Math"/>
          </w:rPr>
          <m:t>=1.5 s</m:t>
        </m:r>
      </m:oMath>
      <w:r>
        <w:rPr>
          <w:rFonts w:eastAsiaTheme="minorEastAsia"/>
        </w:rPr>
        <w:t xml:space="preserve"> the photometric values are:</w:t>
      </w:r>
    </w:p>
    <w:p w14:paraId="3DA9DBF8" w14:textId="77777777" w:rsidR="00B07669" w:rsidRPr="00506CD1" w:rsidRDefault="00B07669" w:rsidP="00B07669">
      <w:pPr>
        <w:pStyle w:val="Bullet1"/>
        <w:rPr>
          <w:rFonts w:asciiTheme="majorHAnsi" w:eastAsiaTheme="majorEastAsia" w:hAnsiTheme="majorHAnsi" w:cstheme="majorBidi"/>
        </w:rPr>
      </w:pPr>
      <w:r>
        <w:rPr>
          <w:rFonts w:eastAsiaTheme="minorEastAsia"/>
        </w:rPr>
        <w:lastRenderedPageBreak/>
        <w:t>minimum :</w:t>
      </w:r>
    </w:p>
    <w:p w14:paraId="38688020" w14:textId="2BF1AFA9" w:rsidR="00B07669" w:rsidRPr="009120FA" w:rsidRDefault="003507D0" w:rsidP="00B07669">
      <w:pPr>
        <w:pStyle w:val="Bullet1"/>
        <w:numPr>
          <w:ilvl w:val="0"/>
          <w:numId w:val="0"/>
        </w:numPr>
        <w:ind w:left="425" w:firstLine="425"/>
        <w:rPr>
          <w:rFonts w:asciiTheme="majorHAnsi" w:eastAsiaTheme="majorEastAsia" w:hAnsiTheme="majorHAnsi" w:cstheme="majorBidi"/>
        </w:rPr>
      </w:pPr>
      <m:oMathPara>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0.2 s+1.5 s</m:t>
              </m:r>
            </m:num>
            <m:den>
              <m:r>
                <w:rPr>
                  <w:rFonts w:ascii="Cambria Math" w:eastAsiaTheme="majorEastAsia" w:hAnsi="Cambria Math" w:cstheme="majorBidi"/>
                </w:rPr>
                <m:t>1.5 s</m:t>
              </m:r>
            </m:den>
          </m:f>
          <m:r>
            <w:rPr>
              <w:rFonts w:ascii="Cambria Math" w:eastAsiaTheme="majorEastAsia" w:hAnsi="Cambria Math" w:cstheme="majorBidi"/>
            </w:rPr>
            <m:t>*2527 cd=3819 cd</m:t>
          </m:r>
        </m:oMath>
      </m:oMathPara>
    </w:p>
    <w:p w14:paraId="1C082CF6" w14:textId="77777777" w:rsidR="00B07669" w:rsidRPr="00506CD1" w:rsidRDefault="00B07669" w:rsidP="00B07669">
      <w:pPr>
        <w:pStyle w:val="Bullet1"/>
      </w:pPr>
      <w:r>
        <w:rPr>
          <w:rFonts w:asciiTheme="majorHAnsi" w:eastAsiaTheme="majorEastAsia" w:hAnsiTheme="majorHAnsi" w:cstheme="majorBidi"/>
        </w:rPr>
        <w:t>maximum :</w:t>
      </w:r>
    </w:p>
    <w:p w14:paraId="00B18AF9" w14:textId="3BBE34E5" w:rsidR="00B07669" w:rsidRPr="006F6E50" w:rsidRDefault="003507D0" w:rsidP="00B07669">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0.2 s+1.5 s</m:t>
              </m:r>
            </m:num>
            <m:den>
              <m:r>
                <w:rPr>
                  <w:rFonts w:ascii="Cambria Math" w:eastAsiaTheme="minorEastAsia" w:hAnsi="Cambria Math"/>
                </w:rPr>
                <m:t>1.5 s</m:t>
              </m:r>
            </m:den>
          </m:f>
          <m:r>
            <w:rPr>
              <w:rFonts w:ascii="Cambria Math" w:eastAsiaTheme="minorEastAsia" w:hAnsi="Cambria Math"/>
            </w:rPr>
            <m:t>*10842 cd=12288 cd</m:t>
          </m:r>
        </m:oMath>
      </m:oMathPara>
    </w:p>
    <w:p w14:paraId="362D2F60" w14:textId="77777777" w:rsidR="00B07669" w:rsidRDefault="00B07669" w:rsidP="00B07669">
      <w:pPr>
        <w:pStyle w:val="Bullet1"/>
        <w:rPr>
          <w:rFonts w:eastAsiaTheme="minorEastAsia"/>
        </w:rPr>
      </w:pPr>
      <w:r w:rsidRPr="00FA0F41">
        <w:rPr>
          <w:rFonts w:asciiTheme="majorHAnsi" w:eastAsiaTheme="majorEastAsia" w:hAnsiTheme="majorHAnsi" w:cstheme="majorBidi"/>
        </w:rPr>
        <w:t>design:</w:t>
      </w:r>
    </w:p>
    <w:p w14:paraId="536E0CE0" w14:textId="18A181DF" w:rsidR="00B07669" w:rsidRPr="00B07669" w:rsidRDefault="003507D0" w:rsidP="00FB1767">
      <w:pPr>
        <w:pStyle w:val="BodyText"/>
        <w:ind w:left="425"/>
      </w:pPr>
      <m:oMathPara>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eastAsiaTheme="minorEastAsia" w:hAnsi="Cambria Math"/>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0.2 s+1.5 s</m:t>
              </m:r>
            </m:num>
            <m:den>
              <m:r>
                <w:rPr>
                  <w:rFonts w:ascii="Cambria Math" w:eastAsiaTheme="majorEastAsia" w:hAnsi="Cambria Math" w:cstheme="majorBidi"/>
                </w:rPr>
                <m:t>1.5 s</m:t>
              </m:r>
            </m:den>
          </m:f>
          <m:r>
            <w:rPr>
              <w:rFonts w:ascii="Cambria Math" w:eastAsiaTheme="majorEastAsia" w:hAnsi="Cambria Math" w:cstheme="majorBidi"/>
            </w:rPr>
            <m:t>*7,5 cd=5729 cd</m:t>
          </m:r>
        </m:oMath>
      </m:oMathPara>
    </w:p>
    <w:p w14:paraId="00B47464" w14:textId="77777777" w:rsidR="00FB1767" w:rsidRPr="00BE385B" w:rsidRDefault="00FB1767" w:rsidP="00FB1767">
      <w:pPr>
        <w:pStyle w:val="Heading3"/>
      </w:pPr>
      <w:bookmarkStart w:id="146" w:name="_Toc476211527"/>
      <w:r w:rsidRPr="00BE385B">
        <w:t>Result</w:t>
      </w:r>
      <w:bookmarkEnd w:id="146"/>
    </w:p>
    <w:p w14:paraId="7AD3C0A0" w14:textId="4E8BAAB1" w:rsidR="00B07669" w:rsidRPr="00FB1767" w:rsidRDefault="00FB1767" w:rsidP="00FB1767">
      <w:pPr>
        <w:pStyle w:val="BodyText"/>
      </w:pPr>
      <w:r w:rsidRPr="00FB1767">
        <w:t xml:space="preserve">The lantern should have a photometric luminous intensity of approx. </w:t>
      </w:r>
      <m:oMath>
        <m:r>
          <m:rPr>
            <m:sty m:val="p"/>
          </m:rPr>
          <w:rPr>
            <w:rFonts w:ascii="Cambria Math" w:hAnsi="Cambria Math"/>
          </w:rPr>
          <m:t xml:space="preserve">5729 </m:t>
        </m:r>
        <m:r>
          <w:rPr>
            <w:rFonts w:ascii="Cambria Math" w:hAnsi="Cambria Math"/>
          </w:rPr>
          <m:t>cd</m:t>
        </m:r>
      </m:oMath>
      <w:r w:rsidRPr="00FB1767">
        <w:t xml:space="preserve">. The required minimum </w:t>
      </w:r>
      <w:r>
        <w:t xml:space="preserve">intensity is </w:t>
      </w:r>
      <m:oMath>
        <m:r>
          <w:rPr>
            <w:rFonts w:ascii="Cambria Math" w:hAnsi="Cambria Math"/>
          </w:rPr>
          <m:t>3819 cd</m:t>
        </m:r>
      </m:oMath>
      <w:r w:rsidRPr="00FB1767">
        <w:t>.</w:t>
      </w:r>
    </w:p>
    <w:p w14:paraId="6008F1A7" w14:textId="1122D8CA" w:rsidR="00414DF5" w:rsidRPr="000B189E" w:rsidRDefault="00414DF5" w:rsidP="000A1ADD">
      <w:pPr>
        <w:pStyle w:val="Heading2"/>
      </w:pPr>
      <w:bookmarkStart w:id="147" w:name="_Toc476211528"/>
      <w:r w:rsidRPr="000B189E">
        <w:t xml:space="preserve">Example </w:t>
      </w:r>
      <w:r w:rsidR="00BE385B">
        <w:t>2</w:t>
      </w:r>
      <w:bookmarkEnd w:id="147"/>
    </w:p>
    <w:p w14:paraId="28936E34" w14:textId="77777777" w:rsidR="000A1ADD" w:rsidRPr="000B189E" w:rsidRDefault="000A1ADD" w:rsidP="000A1ADD">
      <w:pPr>
        <w:pStyle w:val="Heading2separationline"/>
      </w:pPr>
    </w:p>
    <w:p w14:paraId="3218B8DA" w14:textId="5B4C5B5A" w:rsidR="000A1ADD" w:rsidRPr="00FB1767" w:rsidRDefault="000A1ADD" w:rsidP="000A1ADD">
      <w:pPr>
        <w:pStyle w:val="BodyText"/>
      </w:pPr>
      <w:r w:rsidRPr="000B189E">
        <w:t>A lantern for a small light buoy should be defined by its luminous intensity. The fairway is used by small vessels only and</w:t>
      </w:r>
      <w:r>
        <w:t xml:space="preserve"> the required viewing distance is about 1 M. There is no background illumination.</w:t>
      </w:r>
      <w:r w:rsidR="00162D4E" w:rsidRPr="00162D4E">
        <w:t xml:space="preserve"> </w:t>
      </w:r>
      <w:r w:rsidR="00162D4E">
        <w:t>The flash charac</w:t>
      </w:r>
      <w:r w:rsidR="00506CD1">
        <w:t xml:space="preserve">ter is Fl </w:t>
      </w:r>
      <w:r w:rsidR="00506CD1" w:rsidRPr="00FB1767">
        <w:t>4s and fast switching LED should be used.</w:t>
      </w:r>
    </w:p>
    <w:p w14:paraId="3AF77B90" w14:textId="6FCEDAA6" w:rsidR="000A1ADD" w:rsidRPr="00FB1767" w:rsidRDefault="000A1ADD" w:rsidP="000A1ADD">
      <w:pPr>
        <w:pStyle w:val="Heading3"/>
      </w:pPr>
      <w:bookmarkStart w:id="148" w:name="_Toc476211529"/>
      <w:r w:rsidRPr="00FB1767">
        <w:t>STEP 1</w:t>
      </w:r>
      <w:bookmarkEnd w:id="148"/>
    </w:p>
    <w:p w14:paraId="696C0A86" w14:textId="741F95EB" w:rsidR="00162D4E" w:rsidRDefault="00162D4E" w:rsidP="00162D4E">
      <w:pPr>
        <w:pStyle w:val="Bullet1"/>
      </w:pPr>
      <w:r>
        <w:t xml:space="preserve">the flash character Fl 4s will be </w:t>
      </w:r>
      <w:r w:rsidR="000B189E">
        <w:t xml:space="preserve">realized with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r>
          <w:rPr>
            <w:rFonts w:ascii="Cambria Math" w:eastAsiaTheme="minorEastAsia" w:hAnsi="Cambria Math"/>
          </w:rPr>
          <m:t>=1 s</m:t>
        </m:r>
      </m:oMath>
      <w:r w:rsidR="000B189E">
        <w:rPr>
          <w:rFonts w:eastAsiaTheme="minorEastAsia"/>
        </w:rPr>
        <w:t xml:space="preserve"> and an eclipse of </w:t>
      </w:r>
      <m:oMath>
        <m:r>
          <w:rPr>
            <w:rFonts w:ascii="Cambria Math" w:eastAsiaTheme="minorEastAsia" w:hAnsi="Cambria Math"/>
          </w:rPr>
          <m:t>3 s</m:t>
        </m:r>
      </m:oMath>
    </w:p>
    <w:p w14:paraId="27699605" w14:textId="63357DE1" w:rsidR="00162D4E" w:rsidRPr="00162D4E" w:rsidRDefault="00162D4E" w:rsidP="00162D4E">
      <w:pPr>
        <w:pStyle w:val="Bullet1"/>
      </w:pPr>
      <w:r>
        <w:t>the minimum distance</w:t>
      </w:r>
      <w:r w:rsidR="000B189E">
        <w:t xml:space="preserve"> is</w:t>
      </w:r>
      <w:r>
        <w:t xml:space="preserve">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r>
          <w:rPr>
            <w:rFonts w:ascii="Cambria Math" w:hAnsi="Cambria Math"/>
            <w:color w:val="auto"/>
            <w:lang w:val="en-GB"/>
          </w:rPr>
          <m:t>=200 m</m:t>
        </m:r>
      </m:oMath>
      <w:r>
        <w:rPr>
          <w:rFonts w:eastAsiaTheme="minorEastAsia"/>
        </w:rPr>
        <w:t>,</w:t>
      </w:r>
    </w:p>
    <w:p w14:paraId="43164914" w14:textId="50A85E54" w:rsidR="00A21E96" w:rsidRPr="000B189E" w:rsidRDefault="00162D4E" w:rsidP="00A21E96">
      <w:pPr>
        <w:pStyle w:val="Bullet1"/>
      </w:pPr>
      <w:r>
        <w:t>the maximum distance</w:t>
      </w:r>
      <w:r w:rsidR="008A3D31">
        <w:t xml:space="preserve"> is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r>
          <w:rPr>
            <w:rFonts w:ascii="Cambria Math" w:hAnsi="Cambria Math"/>
            <w:color w:val="auto"/>
            <w:lang w:val="en-GB"/>
          </w:rPr>
          <m:t>=1M=1852 m</m:t>
        </m:r>
      </m:oMath>
      <w:r w:rsidR="000B189E">
        <w:rPr>
          <w:rFonts w:eastAsiaTheme="minorEastAsia"/>
        </w:rPr>
        <w:t>.</w:t>
      </w:r>
    </w:p>
    <w:p w14:paraId="629E3EEC" w14:textId="019521C6" w:rsidR="000B189E" w:rsidRDefault="000B189E" w:rsidP="000B189E">
      <w:pPr>
        <w:pStyle w:val="Heading3"/>
      </w:pPr>
      <w:bookmarkStart w:id="149" w:name="_Toc476211530"/>
      <w:r>
        <w:t>STEP 2</w:t>
      </w:r>
      <w:bookmarkEnd w:id="149"/>
    </w:p>
    <w:p w14:paraId="46447383" w14:textId="692027C5" w:rsidR="000F7E32" w:rsidRDefault="000F7E32" w:rsidP="00BD0C36">
      <w:pPr>
        <w:pStyle w:val="BodyText"/>
      </w:pPr>
      <w:r>
        <w:t>As there is no background light the following values for the illuminance at the eye of the observer are chosen.</w:t>
      </w:r>
    </w:p>
    <w:p w14:paraId="2A9FBB34" w14:textId="53121D25" w:rsidR="000F7E32" w:rsidRPr="00E8540A" w:rsidRDefault="000F7E32" w:rsidP="000F7E32">
      <w:pPr>
        <w:pStyle w:val="Bullet1"/>
      </w:pPr>
      <w:r>
        <w:t xml:space="preserve">minimum illuminance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p>
    <w:p w14:paraId="4D3F5649" w14:textId="4D00431B" w:rsidR="000F7E32" w:rsidRPr="00FF3356" w:rsidRDefault="000F7E32" w:rsidP="00FF3356">
      <w:pPr>
        <w:pStyle w:val="Bullet1"/>
      </w:pPr>
      <w:r>
        <w:t xml:space="preserve">maximum illuminance </w:t>
      </w:r>
      <m:oMath>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=0,01 lx</m:t>
        </m:r>
      </m:oMath>
    </w:p>
    <w:p w14:paraId="590B674B" w14:textId="6D007310" w:rsidR="000819EA" w:rsidRDefault="00FF3356" w:rsidP="00BD0C36">
      <w:pPr>
        <w:pStyle w:val="Bullet1"/>
        <w:numPr>
          <w:ilvl w:val="0"/>
          <w:numId w:val="0"/>
        </w:numPr>
        <w:rPr>
          <w:rFonts w:eastAsiaTheme="minorEastAsia"/>
        </w:rPr>
      </w:pPr>
      <w:r>
        <w:t xml:space="preserve">As the fairway is of minor importance the minimum visibility </w: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00BD0C36">
        <w:t xml:space="preserve"> for calculation is set to </w:t>
      </w:r>
    </w:p>
    <w:p w14:paraId="2A25A76F" w14:textId="2450E480" w:rsidR="000B189E" w:rsidRDefault="003507D0" w:rsidP="000819EA">
      <w:pPr>
        <w:pStyle w:val="Bullet1"/>
      </w:pPr>
      <m:oMath>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=5 M=9260 m</m:t>
        </m:r>
      </m:oMath>
      <w:r w:rsidR="00421E04">
        <w:rPr>
          <w:rFonts w:eastAsiaTheme="minorEastAsia"/>
        </w:rPr>
        <w:t xml:space="preserve"> (see </w:t>
      </w:r>
      <w:r w:rsidR="00421E04">
        <w:t>3</w:t>
      </w:r>
      <w:r w:rsidR="00421E04">
        <w:rPr>
          <w:rFonts w:eastAsiaTheme="minorEastAsia"/>
        </w:rPr>
        <w:t>)</w:t>
      </w:r>
      <w:r w:rsidR="00BD0C36" w:rsidRPr="000819EA">
        <w:t>.</w:t>
      </w:r>
    </w:p>
    <w:p w14:paraId="643AB3B0" w14:textId="3B0C46FF" w:rsidR="000819EA" w:rsidRDefault="000819EA" w:rsidP="000819EA">
      <w:pPr>
        <w:pStyle w:val="Heading3"/>
      </w:pPr>
      <w:bookmarkStart w:id="150" w:name="_Toc476211531"/>
      <w:r>
        <w:t>STEP 3</w:t>
      </w:r>
      <w:bookmarkEnd w:id="150"/>
    </w:p>
    <w:p w14:paraId="424936AA" w14:textId="77777777" w:rsidR="000819EA" w:rsidRDefault="000819EA" w:rsidP="000819EA">
      <w:pPr>
        <w:pStyle w:val="BodyText"/>
      </w:pPr>
      <w:r>
        <w:t>Calculate the in-situ-intensity with Allard’s law.</w:t>
      </w:r>
    </w:p>
    <w:p w14:paraId="4659CB78" w14:textId="77777777" w:rsidR="00CA6711" w:rsidRPr="00CA6711" w:rsidRDefault="000819EA" w:rsidP="00CA6711">
      <w:pPr>
        <w:pStyle w:val="Bullet1"/>
      </w:pPr>
      <w:r w:rsidRPr="00CA6711">
        <w:rPr>
          <w:rFonts w:eastAsiaTheme="minorEastAsia"/>
        </w:rPr>
        <w:t>minimum :</w:t>
      </w:r>
      <w:r w:rsidRPr="00CA6711">
        <w:rPr>
          <w:rFonts w:eastAsiaTheme="minorEastAsia"/>
        </w:rPr>
        <w:tab/>
      </w:r>
    </w:p>
    <w:p w14:paraId="3ABB2583" w14:textId="2DE27D74" w:rsidR="00CA6711" w:rsidRPr="00CA6711" w:rsidRDefault="003507D0"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r>
            <m:rPr>
              <m:sty m:val="p"/>
            </m:rPr>
            <w:rPr>
              <w:rFonts w:ascii="Cambria Math" w:hAnsi="Cambria Math"/>
            </w:rPr>
            <w:br/>
          </m:r>
        </m:oMath>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r>
                <w:rPr>
                  <w:rFonts w:ascii="Cambria Math" w:hAnsi="Cambria Math"/>
                </w:rPr>
                <m:t>1852</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1852</m:t>
                  </m:r>
                </m:num>
                <m:den>
                  <m:r>
                    <w:rPr>
                      <w:rFonts w:ascii="Cambria Math" w:hAnsi="Cambria Math"/>
                    </w:rPr>
                    <m:t>9260</m:t>
                  </m:r>
                </m:den>
              </m:f>
            </m:sup>
          </m:sSup>
        </m:oMath>
      </m:oMathPara>
    </w:p>
    <w:p w14:paraId="28A6DE11" w14:textId="46919724" w:rsidR="00CA6711" w:rsidRPr="009120FA" w:rsidRDefault="003507D0" w:rsidP="00111472">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=1,25 cd</m:t>
          </m:r>
        </m:oMath>
      </m:oMathPara>
    </w:p>
    <w:p w14:paraId="30C6014E" w14:textId="77777777" w:rsidR="00111472" w:rsidRPr="00111472" w:rsidRDefault="000819EA" w:rsidP="000819EA">
      <w:pPr>
        <w:pStyle w:val="Bullet1"/>
      </w:pPr>
      <w:r>
        <w:rPr>
          <w:rFonts w:eastAsiaTheme="minorEastAsia"/>
        </w:rPr>
        <w:t>maximum :</w:t>
      </w:r>
      <w:r>
        <w:rPr>
          <w:rFonts w:eastAsiaTheme="minorEastAsia"/>
        </w:rPr>
        <w:tab/>
      </w:r>
    </w:p>
    <w:p w14:paraId="0CA6D625" w14:textId="4EDE4EAC" w:rsidR="000819EA" w:rsidRPr="00111472" w:rsidRDefault="003507D0" w:rsidP="00111472">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m:oMathPara>
    </w:p>
    <w:p w14:paraId="2243E8A5" w14:textId="5A6DEEA7" w:rsidR="00111472" w:rsidRPr="00CA6711" w:rsidRDefault="003507D0"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r>
                <w:rPr>
                  <w:rFonts w:ascii="Cambria Math" w:hAnsi="Cambria Math"/>
                </w:rPr>
                <m:t>200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*0,01lx*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200</m:t>
                  </m:r>
                </m:num>
                <m:den>
                  <m:r>
                    <w:rPr>
                      <w:rFonts w:ascii="Cambria Math" w:hAnsi="Cambria Math"/>
                    </w:rPr>
                    <m:t>37040</m:t>
                  </m:r>
                </m:den>
              </m:f>
            </m:sup>
          </m:sSup>
        </m:oMath>
      </m:oMathPara>
    </w:p>
    <w:p w14:paraId="6BFE766D" w14:textId="7CC3EDF1" w:rsidR="00111472" w:rsidRPr="00F54C0D" w:rsidRDefault="003507D0" w:rsidP="00C9704C">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=407 cd</m:t>
          </m:r>
        </m:oMath>
      </m:oMathPara>
    </w:p>
    <w:p w14:paraId="374B2D07" w14:textId="77777777" w:rsidR="00F54C0D" w:rsidRDefault="00F54C0D" w:rsidP="00C9704C">
      <w:pPr>
        <w:pStyle w:val="Bullet1"/>
        <w:numPr>
          <w:ilvl w:val="0"/>
          <w:numId w:val="0"/>
        </w:numPr>
        <w:ind w:left="425"/>
        <w:rPr>
          <w:rFonts w:ascii="Cambria Math" w:hAnsi="Cambria Math"/>
        </w:rPr>
      </w:pPr>
    </w:p>
    <w:p w14:paraId="18DF1C58" w14:textId="70517F67" w:rsidR="00C9704C" w:rsidRDefault="00506CD1" w:rsidP="00C9704C">
      <w:pPr>
        <w:pStyle w:val="Bullet1"/>
        <w:rPr>
          <w:rFonts w:ascii="Cambria Math" w:eastAsiaTheme="minorEastAsia" w:hAnsi="Cambria Math"/>
          <w:i/>
        </w:rPr>
      </w:pPr>
      <w:r>
        <w:rPr>
          <w:rFonts w:eastAsiaTheme="minorEastAsia"/>
        </w:rPr>
        <w:lastRenderedPageBreak/>
        <w:t>design</w:t>
      </w:r>
      <w:r w:rsidR="000819EA" w:rsidRPr="00C9704C">
        <w:rPr>
          <w:rFonts w:eastAsiaTheme="minorEastAsia"/>
        </w:rPr>
        <w:t> :</w:t>
      </w:r>
      <w:r w:rsidR="000819EA" w:rsidRPr="00C9704C">
        <w:rPr>
          <w:rFonts w:eastAsiaTheme="minorEastAsia"/>
        </w:rPr>
        <w:tab/>
      </w:r>
    </w:p>
    <w:p w14:paraId="0EAFC279" w14:textId="7024A44B" w:rsidR="000819EA" w:rsidRPr="00C9704C" w:rsidRDefault="003507D0"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=1,875 cd≈1,9 cd</m:t>
          </m:r>
        </m:oMath>
      </m:oMathPara>
    </w:p>
    <w:p w14:paraId="42F578A8" w14:textId="6F6F771D" w:rsidR="00C9704C" w:rsidRDefault="00C9704C" w:rsidP="00C9704C">
      <w:pPr>
        <w:pStyle w:val="Heading3"/>
      </w:pPr>
      <w:bookmarkStart w:id="151" w:name="_Toc476211532"/>
      <w:r>
        <w:t>STEP 4</w:t>
      </w:r>
      <w:bookmarkEnd w:id="151"/>
    </w:p>
    <w:p w14:paraId="01917E2B" w14:textId="77777777" w:rsidR="00506CD1" w:rsidRDefault="00C9704C" w:rsidP="00C9704C">
      <w:pPr>
        <w:pStyle w:val="Bullet1"/>
        <w:numPr>
          <w:ilvl w:val="0"/>
          <w:numId w:val="0"/>
        </w:numPr>
        <w:rPr>
          <w:rFonts w:eastAsiaTheme="minorEastAsia"/>
        </w:rPr>
      </w:pPr>
      <w:r>
        <w:t xml:space="preserve">Check for rival lights . The calculated intensity of </w:t>
      </w:r>
      <m:oMath>
        <m:r>
          <w:rPr>
            <w:rFonts w:ascii="Cambria Math" w:hAnsi="Cambria Math"/>
          </w:rPr>
          <m:t>1,9 cd</m:t>
        </m:r>
      </m:oMath>
      <w:r>
        <w:rPr>
          <w:rFonts w:eastAsiaTheme="minorEastAsia"/>
        </w:rPr>
        <w:t xml:space="preserve"> is low compared to the relevant navigation lights of a passing vessel. </w:t>
      </w:r>
    </w:p>
    <w:p w14:paraId="70EA2290" w14:textId="77777777" w:rsidR="00506CD1" w:rsidRDefault="00C9704C" w:rsidP="00C9704C">
      <w:pPr>
        <w:pStyle w:val="Bullet1"/>
        <w:numPr>
          <w:ilvl w:val="0"/>
          <w:numId w:val="0"/>
        </w:numPr>
      </w:pPr>
      <w:r>
        <w:rPr>
          <w:rFonts w:eastAsiaTheme="minorEastAsia"/>
        </w:rPr>
        <w:t xml:space="preserve">According to </w:t>
      </w:r>
      <w:r>
        <w:rPr>
          <w:rFonts w:eastAsiaTheme="minorEastAsia"/>
        </w:rPr>
        <w:fldChar w:fldCharType="begin"/>
      </w:r>
      <w:r>
        <w:rPr>
          <w:rFonts w:eastAsiaTheme="minorEastAsia"/>
        </w:rPr>
        <w:instrText xml:space="preserve"> REF _Ref461693355 \r \h </w:instrText>
      </w:r>
      <w:r>
        <w:rPr>
          <w:rFonts w:eastAsiaTheme="minorEastAsia"/>
        </w:rPr>
      </w:r>
      <w:r>
        <w:rPr>
          <w:rFonts w:eastAsiaTheme="minorEastAsia"/>
        </w:rPr>
        <w:fldChar w:fldCharType="separate"/>
      </w:r>
      <w:r w:rsidR="00F94E18">
        <w:rPr>
          <w:rFonts w:eastAsiaTheme="minorEastAsia"/>
        </w:rPr>
        <w:t>6.2</w:t>
      </w:r>
      <w:r>
        <w:rPr>
          <w:rFonts w:eastAsiaTheme="minorEastAsia"/>
        </w:rPr>
        <w:fldChar w:fldCharType="end"/>
      </w:r>
      <w:r>
        <w:rPr>
          <w:rFonts w:eastAsiaTheme="minorEastAsia"/>
        </w:rPr>
        <w:t xml:space="preserve"> and </w:t>
      </w:r>
      <w:r>
        <w:fldChar w:fldCharType="begin"/>
      </w:r>
      <w:r>
        <w:instrText xml:space="preserve"> REF _Ref460584298 \h </w:instrText>
      </w:r>
      <w:r>
        <w:fldChar w:fldCharType="separate"/>
      </w:r>
      <w:r w:rsidR="00F94E18">
        <w:t xml:space="preserve">Table </w:t>
      </w:r>
      <w:r w:rsidR="00F94E18">
        <w:rPr>
          <w:noProof/>
        </w:rPr>
        <w:t>4</w:t>
      </w:r>
      <w:r>
        <w:fldChar w:fldCharType="end"/>
      </w:r>
      <w:r>
        <w:t xml:space="preserve"> the minimum intensity is set to</w:t>
      </w:r>
    </w:p>
    <w:p w14:paraId="72E76604" w14:textId="78D619CF" w:rsidR="00506CD1" w:rsidRDefault="003507D0" w:rsidP="00C9704C">
      <w:pPr>
        <w:pStyle w:val="Bullet1"/>
        <w:numPr>
          <w:ilvl w:val="0"/>
          <w:numId w:val="0"/>
        </w:numPr>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=5 cd</m:t>
          </m:r>
        </m:oMath>
      </m:oMathPara>
    </w:p>
    <w:p w14:paraId="42A4F02B" w14:textId="1A10770C" w:rsidR="00506CD1" w:rsidRDefault="00506CD1" w:rsidP="00C9704C">
      <w:pPr>
        <w:pStyle w:val="Bullet1"/>
        <w:numPr>
          <w:ilvl w:val="0"/>
          <w:numId w:val="0"/>
        </w:numPr>
        <w:rPr>
          <w:rFonts w:eastAsiaTheme="minorEastAsia"/>
        </w:rPr>
      </w:pPr>
      <w:r>
        <w:rPr>
          <w:rFonts w:eastAsiaTheme="minorEastAsia"/>
        </w:rPr>
        <w:t>and in consequence the design intensity becomes</w:t>
      </w:r>
    </w:p>
    <w:p w14:paraId="4E466118" w14:textId="4C9E880C" w:rsidR="00C9704C" w:rsidRPr="00506CD1" w:rsidRDefault="003507D0" w:rsidP="00C9704C">
      <w:pPr>
        <w:pStyle w:val="Bullet1"/>
        <w:numPr>
          <w:ilvl w:val="0"/>
          <w:numId w:val="0"/>
        </w:numPr>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=7,5 cd</m:t>
          </m:r>
        </m:oMath>
      </m:oMathPara>
    </w:p>
    <w:p w14:paraId="04B3C9E6" w14:textId="74F40A89" w:rsidR="00506CD1" w:rsidRPr="00506CD1" w:rsidRDefault="00506CD1" w:rsidP="00C9704C">
      <w:pPr>
        <w:pStyle w:val="Bullet1"/>
        <w:numPr>
          <w:ilvl w:val="0"/>
          <w:numId w:val="0"/>
        </w:numPr>
        <w:rPr>
          <w:rFonts w:eastAsiaTheme="minorEastAsia"/>
        </w:rPr>
      </w:pPr>
      <w:r w:rsidRPr="00506CD1">
        <w:rPr>
          <w:rFonts w:eastAsiaTheme="minorEastAsia"/>
        </w:rPr>
        <w:t>The maximum intensity stays unchanged.</w:t>
      </w:r>
    </w:p>
    <w:p w14:paraId="00553B6C" w14:textId="514518F6" w:rsidR="00506CD1" w:rsidRDefault="00506CD1" w:rsidP="00506CD1">
      <w:pPr>
        <w:pStyle w:val="Heading3"/>
      </w:pPr>
      <w:bookmarkStart w:id="152" w:name="_Toc476211533"/>
      <w:r w:rsidRPr="00506CD1">
        <w:t>STEP 5</w:t>
      </w:r>
      <w:bookmarkEnd w:id="152"/>
    </w:p>
    <w:p w14:paraId="338D8398" w14:textId="6EDC6A19" w:rsidR="00506CD1" w:rsidRDefault="00506CD1" w:rsidP="00506CD1">
      <w:pPr>
        <w:pStyle w:val="BodyText"/>
      </w:pPr>
      <w:r>
        <w:t>Photometric luminous intensity:</w:t>
      </w:r>
    </w:p>
    <w:p w14:paraId="56FE24F3" w14:textId="19D8C9BF" w:rsidR="00506CD1" w:rsidRDefault="00506CD1" w:rsidP="00506CD1">
      <w:pPr>
        <w:pStyle w:val="BodyText"/>
        <w:rPr>
          <w:rFonts w:eastAsiaTheme="minorEastAsia"/>
        </w:rPr>
      </w:pPr>
      <w:r>
        <w:t xml:space="preserve">With </w:t>
      </w:r>
      <m:oMath>
        <m:r>
          <w:rPr>
            <w:rFonts w:ascii="Cambria Math" w:hAnsi="Cambria Math"/>
          </w:rPr>
          <m:t>scf=0.75</m:t>
        </m:r>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r>
          <w:rPr>
            <w:rFonts w:ascii="Cambria Math" w:eastAsiaTheme="minorEastAsia" w:hAnsi="Cambria Math"/>
          </w:rPr>
          <m:t>=1 s</m:t>
        </m:r>
      </m:oMath>
      <w:r>
        <w:rPr>
          <w:rFonts w:eastAsiaTheme="minorEastAsia"/>
        </w:rPr>
        <w:t xml:space="preserve"> the photometric values are:</w:t>
      </w:r>
    </w:p>
    <w:p w14:paraId="08EC21D9" w14:textId="77777777" w:rsidR="00506CD1" w:rsidRDefault="00506CD1" w:rsidP="00506CD1">
      <w:pPr>
        <w:pStyle w:val="BodyText"/>
        <w:rPr>
          <w:rFonts w:eastAsiaTheme="minorEastAsia"/>
        </w:rPr>
      </w:pPr>
    </w:p>
    <w:p w14:paraId="27012392" w14:textId="77777777" w:rsidR="00506CD1" w:rsidRPr="00506CD1" w:rsidRDefault="00506CD1" w:rsidP="00506CD1">
      <w:pPr>
        <w:pStyle w:val="Bullet1"/>
        <w:rPr>
          <w:rFonts w:asciiTheme="majorHAnsi" w:eastAsiaTheme="majorEastAsia" w:hAnsiTheme="majorHAnsi" w:cstheme="majorBidi"/>
        </w:rPr>
      </w:pPr>
      <w:r>
        <w:rPr>
          <w:rFonts w:eastAsiaTheme="minorEastAsia"/>
        </w:rPr>
        <w:t>minimum :</w:t>
      </w:r>
    </w:p>
    <w:p w14:paraId="7E501B00" w14:textId="0D43916A" w:rsidR="00506CD1" w:rsidRPr="009120FA" w:rsidRDefault="003507D0" w:rsidP="00506CD1">
      <w:pPr>
        <w:pStyle w:val="Bullet1"/>
        <w:numPr>
          <w:ilvl w:val="0"/>
          <w:numId w:val="0"/>
        </w:numPr>
        <w:ind w:left="425" w:firstLine="425"/>
        <w:rPr>
          <w:rFonts w:asciiTheme="majorHAnsi" w:eastAsiaTheme="majorEastAsia" w:hAnsiTheme="majorHAnsi" w:cstheme="majorBidi"/>
        </w:rPr>
      </w:pPr>
      <m:oMathPara>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0.2 s+1 s</m:t>
              </m:r>
            </m:num>
            <m:den>
              <m:r>
                <w:rPr>
                  <w:rFonts w:ascii="Cambria Math" w:eastAsiaTheme="majorEastAsia" w:hAnsi="Cambria Math" w:cstheme="majorBidi"/>
                </w:rPr>
                <m:t>1 s</m:t>
              </m:r>
            </m:den>
          </m:f>
          <m:r>
            <w:rPr>
              <w:rFonts w:ascii="Cambria Math" w:eastAsiaTheme="majorEastAsia" w:hAnsi="Cambria Math" w:cstheme="majorBidi"/>
            </w:rPr>
            <m:t>*5 cd=8 cd</m:t>
          </m:r>
        </m:oMath>
      </m:oMathPara>
    </w:p>
    <w:p w14:paraId="459E480A" w14:textId="77777777" w:rsidR="00506CD1" w:rsidRPr="00506CD1" w:rsidRDefault="00506CD1" w:rsidP="00506CD1">
      <w:pPr>
        <w:pStyle w:val="Bullet1"/>
      </w:pPr>
      <w:r>
        <w:rPr>
          <w:rFonts w:asciiTheme="majorHAnsi" w:eastAsiaTheme="majorEastAsia" w:hAnsiTheme="majorHAnsi" w:cstheme="majorBidi"/>
        </w:rPr>
        <w:t>maximum :</w:t>
      </w:r>
    </w:p>
    <w:p w14:paraId="6228D545" w14:textId="1B3CFCF0" w:rsidR="00506CD1" w:rsidRPr="006F6E50" w:rsidRDefault="003507D0" w:rsidP="00506CD1">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0.2 s+1 s</m:t>
              </m:r>
            </m:num>
            <m:den>
              <m:r>
                <w:rPr>
                  <w:rFonts w:ascii="Cambria Math" w:eastAsiaTheme="minorEastAsia" w:hAnsi="Cambria Math"/>
                </w:rPr>
                <m:t>1 s</m:t>
              </m:r>
            </m:den>
          </m:f>
          <m:r>
            <w:rPr>
              <w:rFonts w:ascii="Cambria Math" w:eastAsiaTheme="minorEastAsia" w:hAnsi="Cambria Math"/>
            </w:rPr>
            <m:t>*407 cd=488 cd</m:t>
          </m:r>
        </m:oMath>
      </m:oMathPara>
    </w:p>
    <w:p w14:paraId="0DC04B6C" w14:textId="251A259C" w:rsidR="00FA0F41" w:rsidRDefault="00FA0F41" w:rsidP="00FA0F41">
      <w:pPr>
        <w:pStyle w:val="Bullet1"/>
        <w:rPr>
          <w:rFonts w:eastAsiaTheme="minorEastAsia"/>
        </w:rPr>
      </w:pPr>
      <w:r w:rsidRPr="00FA0F41">
        <w:rPr>
          <w:rFonts w:asciiTheme="majorHAnsi" w:eastAsiaTheme="majorEastAsia" w:hAnsiTheme="majorHAnsi" w:cstheme="majorBidi"/>
        </w:rPr>
        <w:t>design:</w:t>
      </w:r>
    </w:p>
    <w:p w14:paraId="0D6317D8" w14:textId="2B561F10" w:rsidR="00506CD1" w:rsidRPr="00BE385B" w:rsidRDefault="003507D0" w:rsidP="00FA0F41">
      <w:pPr>
        <w:pStyle w:val="BodyText"/>
        <w:ind w:left="425"/>
      </w:pPr>
      <m:oMathPara>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eastAsiaTheme="minorEastAsia" w:hAnsi="Cambria Math"/>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0.2 s+1 s</m:t>
              </m:r>
            </m:num>
            <m:den>
              <m:r>
                <w:rPr>
                  <w:rFonts w:ascii="Cambria Math" w:eastAsiaTheme="majorEastAsia" w:hAnsi="Cambria Math" w:cstheme="majorBidi"/>
                </w:rPr>
                <m:t>1 s</m:t>
              </m:r>
            </m:den>
          </m:f>
          <m:r>
            <w:rPr>
              <w:rFonts w:ascii="Cambria Math" w:eastAsiaTheme="majorEastAsia" w:hAnsi="Cambria Math" w:cstheme="majorBidi"/>
            </w:rPr>
            <m:t>*7,5 cd=12 cd</m:t>
          </m:r>
        </m:oMath>
      </m:oMathPara>
    </w:p>
    <w:p w14:paraId="62DB847C" w14:textId="46D1586A" w:rsidR="00506CD1" w:rsidRPr="00BE385B" w:rsidRDefault="00BE385B" w:rsidP="00BE385B">
      <w:pPr>
        <w:pStyle w:val="Heading3"/>
      </w:pPr>
      <w:bookmarkStart w:id="153" w:name="_Toc476211534"/>
      <w:r w:rsidRPr="00BE385B">
        <w:t>Result</w:t>
      </w:r>
      <w:bookmarkEnd w:id="153"/>
    </w:p>
    <w:p w14:paraId="0F217C43" w14:textId="1AA6C862" w:rsidR="00BE385B" w:rsidRPr="00BE385B" w:rsidRDefault="00BE385B" w:rsidP="00BE385B">
      <w:pPr>
        <w:pStyle w:val="BodyText"/>
        <w:rPr>
          <w:rFonts w:eastAsiaTheme="minorEastAsia"/>
        </w:rPr>
      </w:pPr>
      <w:r w:rsidRPr="00BE385B">
        <w:t xml:space="preserve">The lantern should have a photometric luminous intensity of approx. </w:t>
      </w:r>
      <m:oMath>
        <m:r>
          <w:rPr>
            <w:rFonts w:ascii="Cambria Math" w:hAnsi="Cambria Math"/>
          </w:rPr>
          <m:t>12 cd</m:t>
        </m:r>
      </m:oMath>
      <w:r w:rsidRPr="00BE385B">
        <w:rPr>
          <w:rFonts w:eastAsiaTheme="minorEastAsia"/>
        </w:rPr>
        <w:t xml:space="preserve">. The required minimum intensity is </w:t>
      </w:r>
      <m:oMath>
        <m:r>
          <w:rPr>
            <w:rFonts w:ascii="Cambria Math" w:eastAsiaTheme="minorEastAsia" w:hAnsi="Cambria Math"/>
          </w:rPr>
          <m:t>8 cd</m:t>
        </m:r>
      </m:oMath>
      <w:r w:rsidRPr="00BE385B">
        <w:rPr>
          <w:rFonts w:eastAsiaTheme="minorEastAsia"/>
        </w:rPr>
        <w:t>.</w:t>
      </w:r>
    </w:p>
    <w:p w14:paraId="1B1CD8D7" w14:textId="77777777" w:rsidR="00BE385B" w:rsidRPr="00BE385B" w:rsidRDefault="00BE385B" w:rsidP="00BE385B">
      <w:pPr>
        <w:pStyle w:val="BodyText"/>
        <w:rPr>
          <w:highlight w:val="yellow"/>
        </w:rPr>
      </w:pPr>
    </w:p>
    <w:p w14:paraId="67908056" w14:textId="79C68398" w:rsidR="00414DF5" w:rsidRPr="00414DF5" w:rsidRDefault="00414DF5" w:rsidP="00414DF5">
      <w:pPr>
        <w:pStyle w:val="Heading2"/>
        <w:rPr>
          <w:highlight w:val="yellow"/>
        </w:rPr>
      </w:pPr>
      <w:bookmarkStart w:id="154" w:name="_Toc476211535"/>
      <w:r w:rsidRPr="00414DF5">
        <w:rPr>
          <w:highlight w:val="yellow"/>
        </w:rPr>
        <w:t xml:space="preserve">Example </w:t>
      </w:r>
      <w:r w:rsidR="003E6E7F">
        <w:rPr>
          <w:highlight w:val="yellow"/>
        </w:rPr>
        <w:t>3</w:t>
      </w:r>
      <w:bookmarkEnd w:id="154"/>
    </w:p>
    <w:p w14:paraId="3AACB00F" w14:textId="77777777" w:rsidR="00414DF5" w:rsidRPr="00414DF5" w:rsidRDefault="00414DF5" w:rsidP="00414DF5">
      <w:pPr>
        <w:pStyle w:val="Heading2separationline"/>
        <w:rPr>
          <w:highlight w:val="yellow"/>
        </w:rPr>
      </w:pPr>
    </w:p>
    <w:p w14:paraId="0DEB00AD" w14:textId="2BE18D86" w:rsidR="00414DF5" w:rsidRPr="00414DF5" w:rsidRDefault="00414DF5" w:rsidP="00414DF5">
      <w:pPr>
        <w:pStyle w:val="Heading2"/>
        <w:rPr>
          <w:highlight w:val="yellow"/>
        </w:rPr>
      </w:pPr>
      <w:bookmarkStart w:id="155" w:name="_Toc476211536"/>
      <w:r w:rsidRPr="00414DF5">
        <w:rPr>
          <w:highlight w:val="yellow"/>
        </w:rPr>
        <w:t xml:space="preserve">Example </w:t>
      </w:r>
      <w:r w:rsidR="003E6E7F">
        <w:rPr>
          <w:highlight w:val="yellow"/>
        </w:rPr>
        <w:t>4</w:t>
      </w:r>
      <w:bookmarkEnd w:id="155"/>
    </w:p>
    <w:p w14:paraId="3DB0D137" w14:textId="77777777" w:rsidR="00414DF5" w:rsidRPr="00414DF5" w:rsidRDefault="00414DF5" w:rsidP="00414DF5">
      <w:pPr>
        <w:pStyle w:val="Heading2separationline"/>
        <w:rPr>
          <w:highlight w:val="yellow"/>
        </w:rPr>
      </w:pPr>
    </w:p>
    <w:p w14:paraId="5FBC32BA" w14:textId="0C2C713D" w:rsidR="00414DF5" w:rsidRDefault="00414DF5" w:rsidP="003E6E7F">
      <w:pPr>
        <w:pStyle w:val="Heading2"/>
        <w:rPr>
          <w:highlight w:val="yellow"/>
        </w:rPr>
      </w:pPr>
      <w:bookmarkStart w:id="156" w:name="_Toc476211537"/>
      <w:r w:rsidRPr="00414DF5">
        <w:rPr>
          <w:highlight w:val="yellow"/>
        </w:rPr>
        <w:t xml:space="preserve">Example </w:t>
      </w:r>
      <w:r w:rsidR="003E6E7F">
        <w:rPr>
          <w:highlight w:val="yellow"/>
        </w:rPr>
        <w:t>5</w:t>
      </w:r>
      <w:bookmarkEnd w:id="156"/>
    </w:p>
    <w:p w14:paraId="19C70968" w14:textId="77777777" w:rsidR="003B5C32" w:rsidRDefault="003B5C32" w:rsidP="003B5C32">
      <w:pPr>
        <w:pStyle w:val="Heading2separationline"/>
        <w:rPr>
          <w:highlight w:val="yellow"/>
        </w:rPr>
      </w:pPr>
    </w:p>
    <w:p w14:paraId="03C095C1" w14:textId="77777777" w:rsidR="003B5C32" w:rsidRPr="003B5C32" w:rsidRDefault="003B5C32" w:rsidP="003B5C32">
      <w:pPr>
        <w:pStyle w:val="BodyText"/>
        <w:rPr>
          <w:highlight w:val="yellow"/>
        </w:rPr>
      </w:pPr>
    </w:p>
    <w:p w14:paraId="2D984B3E" w14:textId="77777777" w:rsidR="00414DF5" w:rsidRPr="00414DF5" w:rsidRDefault="00414DF5" w:rsidP="00414DF5">
      <w:pPr>
        <w:pStyle w:val="Heading2separationline"/>
      </w:pPr>
    </w:p>
    <w:p w14:paraId="712D74B2" w14:textId="360C87EB" w:rsidR="00A257CD" w:rsidRPr="003B5C32" w:rsidRDefault="00A257CD" w:rsidP="00F92826">
      <w:pPr>
        <w:pStyle w:val="Heading2"/>
        <w:rPr>
          <w:sz w:val="22"/>
        </w:rPr>
      </w:pPr>
      <w:r>
        <w:br w:type="page"/>
      </w:r>
    </w:p>
    <w:p w14:paraId="3254FC86" w14:textId="68ED7FC5" w:rsidR="00DB55CF" w:rsidRDefault="00A15000" w:rsidP="00A15000">
      <w:pPr>
        <w:pStyle w:val="Heading1"/>
      </w:pPr>
      <w:bookmarkStart w:id="157" w:name="_Toc476211538"/>
      <w:r>
        <w:lastRenderedPageBreak/>
        <w:t>LUMINOUS RANGE CALCULATION</w:t>
      </w:r>
      <w:bookmarkEnd w:id="157"/>
    </w:p>
    <w:p w14:paraId="28809C00" w14:textId="77777777" w:rsidR="00A15000" w:rsidRDefault="00A15000" w:rsidP="00A15000">
      <w:pPr>
        <w:pStyle w:val="Heading1separatationline"/>
      </w:pPr>
    </w:p>
    <w:p w14:paraId="794E8A9D" w14:textId="3349FD42" w:rsidR="00A15000" w:rsidRDefault="00A15000" w:rsidP="00A15000">
      <w:pPr>
        <w:pStyle w:val="BodyText"/>
      </w:pPr>
      <w:r>
        <w:t xml:space="preserve">The calculations described above have the aim to determine the photometric luminous intensity of a light from the required viewing distances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min</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max</m:t>
                </m:r>
              </m:sub>
            </m:sSub>
          </m:e>
        </m:d>
      </m:oMath>
      <w:r>
        <w:t>.</w:t>
      </w:r>
      <w:r w:rsidR="00FB1767">
        <w:t xml:space="preserve"> </w:t>
      </w:r>
      <w:r>
        <w:t>Range calculation is just the opposite way.</w:t>
      </w:r>
    </w:p>
    <w:p w14:paraId="7879BF67" w14:textId="77777777" w:rsidR="00FB1767" w:rsidRDefault="00FB1767" w:rsidP="00A15000">
      <w:pPr>
        <w:pStyle w:val="BodyText"/>
      </w:pPr>
    </w:p>
    <w:p w14:paraId="6E121723" w14:textId="0AD3F402" w:rsidR="00FB1767" w:rsidRDefault="00FB1767" w:rsidP="00A15000">
      <w:pPr>
        <w:pStyle w:val="BodyText"/>
      </w:pPr>
      <w:r>
        <w:rPr>
          <w:noProof/>
          <w:lang w:val="en-IE" w:eastAsia="en-IE"/>
        </w:rPr>
        <mc:AlternateContent>
          <mc:Choice Requires="wpg">
            <w:drawing>
              <wp:inline distT="0" distB="0" distL="0" distR="0" wp14:anchorId="00449961" wp14:editId="01C1878C">
                <wp:extent cx="4640400" cy="1288800"/>
                <wp:effectExtent l="0" t="0" r="27305" b="26035"/>
                <wp:docPr id="47" name="Gruppieren 47"/>
                <wp:cNvGraphicFramePr/>
                <a:graphic xmlns:a="http://schemas.openxmlformats.org/drawingml/2006/main">
                  <a:graphicData uri="http://schemas.microsoft.com/office/word/2010/wordprocessingGroup">
                    <wpg:wgp>
                      <wpg:cNvGrpSpPr/>
                      <wpg:grpSpPr>
                        <a:xfrm>
                          <a:off x="0" y="0"/>
                          <a:ext cx="4640400" cy="1288800"/>
                          <a:chOff x="0" y="0"/>
                          <a:chExt cx="4641850" cy="1289050"/>
                        </a:xfrm>
                      </wpg:grpSpPr>
                      <wps:wsp>
                        <wps:cNvPr id="34" name="Textfeld 34"/>
                        <wps:cNvSpPr txBox="1"/>
                        <wps:spPr>
                          <a:xfrm>
                            <a:off x="0" y="69850"/>
                            <a:ext cx="1000125"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35E46B" w14:textId="77777777" w:rsidR="00C17101" w:rsidRDefault="00C17101" w:rsidP="00FB1767">
                              <w:pPr>
                                <w:jc w:val="center"/>
                                <w:rPr>
                                  <w:lang w:val="de-DE"/>
                                </w:rPr>
                              </w:pPr>
                              <w:r>
                                <w:rPr>
                                  <w:lang w:val="de-DE"/>
                                </w:rPr>
                                <w:t>viewing distance</w:t>
                              </w:r>
                            </w:p>
                            <w:p w14:paraId="0A888AA8" w14:textId="77777777" w:rsidR="00C17101" w:rsidRPr="008E295F" w:rsidRDefault="003507D0" w:rsidP="00FB1767">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feld 36"/>
                        <wps:cNvSpPr txBox="1"/>
                        <wps:spPr>
                          <a:xfrm>
                            <a:off x="1308100" y="622300"/>
                            <a:ext cx="1600200"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3C01D5" w14:textId="77777777" w:rsidR="00C17101" w:rsidRDefault="00C17101" w:rsidP="00FB1767">
                              <w:pPr>
                                <w:jc w:val="center"/>
                                <w:rPr>
                                  <w:lang w:val="de-DE"/>
                                </w:rPr>
                              </w:pPr>
                              <w:r>
                                <w:rPr>
                                  <w:lang w:val="de-DE"/>
                                </w:rPr>
                                <w:t>parameters</w:t>
                              </w:r>
                            </w:p>
                            <w:p w14:paraId="201F2811" w14:textId="77777777" w:rsidR="00C17101" w:rsidRPr="008E295F" w:rsidRDefault="003507D0" w:rsidP="00FB1767">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6650C5ED" w14:textId="77777777" w:rsidR="00C17101" w:rsidRDefault="00C17101" w:rsidP="00FB1767">
                              <w:pPr>
                                <w:jc w:val="center"/>
                                <w:rPr>
                                  <w:lang w:val="de-DE"/>
                                </w:rPr>
                              </w:pPr>
                              <w:r>
                                <w:rPr>
                                  <w:lang w:val="de-DE"/>
                                </w:rPr>
                                <w:t>background illumination</w:t>
                              </w:r>
                            </w:p>
                            <w:p w14:paraId="43C60650" w14:textId="77777777" w:rsidR="00C17101" w:rsidRDefault="00C17101" w:rsidP="00FB1767">
                              <w:pPr>
                                <w:jc w:val="center"/>
                                <w:rPr>
                                  <w:lang w:val="de-DE"/>
                                </w:rPr>
                              </w:pPr>
                              <w:r>
                                <w:rPr>
                                  <w:lang w:val="de-DE"/>
                                </w:rPr>
                                <w:t>rival lights</w:t>
                              </w:r>
                            </w:p>
                            <w:p w14:paraId="1EED1683" w14:textId="77777777" w:rsidR="00C17101" w:rsidRPr="008E295F" w:rsidRDefault="00C17101" w:rsidP="00FB1767">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feld 37"/>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8856534" w14:textId="77777777" w:rsidR="00C17101" w:rsidRDefault="00C17101" w:rsidP="00FB1767">
                              <w:pPr>
                                <w:jc w:val="center"/>
                                <w:rPr>
                                  <w:lang w:val="de-DE"/>
                                </w:rPr>
                              </w:pPr>
                              <w:r>
                                <w:rPr>
                                  <w:lang w:val="de-DE"/>
                                </w:rPr>
                                <w:t>luminous intensity</w:t>
                              </w:r>
                            </w:p>
                            <w:p w14:paraId="0088258E" w14:textId="77777777" w:rsidR="00C17101" w:rsidRPr="008E295F" w:rsidRDefault="00C17101" w:rsidP="00FB1767">
                              <w:pPr>
                                <w:jc w:val="center"/>
                                <w:rPr>
                                  <w:lang w:val="de-DE"/>
                                </w:rPr>
                              </w:pPr>
                              <w:r>
                                <w:rPr>
                                  <w:lang w:val="de-DE"/>
                                </w:rPr>
                                <w:t>in-situ / photometric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Gerade Verbindung mit Pfeil 38"/>
                        <wps:cNvCnPr/>
                        <wps:spPr>
                          <a:xfrm>
                            <a:off x="1003300" y="25400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9" name="Gerade Verbindung mit Pfeil 39"/>
                        <wps:cNvCnPr/>
                        <wps:spPr>
                          <a:xfrm flipV="1">
                            <a:off x="2114550" y="254000"/>
                            <a:ext cx="0" cy="371475"/>
                          </a:xfrm>
                          <a:prstGeom prst="straightConnector1">
                            <a:avLst/>
                          </a:prstGeom>
                          <a:noFill/>
                          <a:ln w="19050" cap="flat" cmpd="sng" algn="ctr">
                            <a:solidFill>
                              <a:sysClr val="windowText" lastClr="000000"/>
                            </a:solidFill>
                            <a:prstDash val="solid"/>
                            <a:tailEnd type="arrow"/>
                          </a:ln>
                          <a:effectLst/>
                        </wps:spPr>
                        <wps:bodyPr/>
                      </wps:wsp>
                      <wps:wsp>
                        <wps:cNvPr id="40" name="Textfeld 40"/>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156BC4" w14:textId="77777777" w:rsidR="00C17101" w:rsidRPr="008E295F" w:rsidRDefault="00C17101" w:rsidP="00FB1767">
                              <w:pPr>
                                <w:jc w:val="center"/>
                                <w:rPr>
                                  <w:lang w:val="de-DE"/>
                                </w:rPr>
                              </w:pPr>
                              <w:r>
                                <w:rPr>
                                  <w:lang w:val="de-DE"/>
                                </w:rPr>
                                <w:t>intensity 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00449961" id="Gruppieren 47" o:spid="_x0000_s1057" style="width:365.4pt;height:101.5pt;mso-position-horizontal-relative:char;mso-position-vertical-relative:line" coordsize="46418,12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">
                <v:shape id="Textfeld 34" o:spid="_x0000_s1058" type="#_x0000_t202" style="position:absolute;top:698;width:10001;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" fillcolor="white [3201]" strokeweight=".5pt">
                  <v:textbox>
                    <w:txbxContent>
                      <w:p w14:paraId="0C35E46B" w14:textId="77777777" w:rsidR="00C17101" w:rsidRDefault="00C17101" w:rsidP="00FB1767">
                        <w:pPr>
                          <w:jc w:val="center"/>
                          <w:rPr>
                            <w:lang w:val="de-DE"/>
                          </w:rPr>
                        </w:pPr>
                        <w:r>
                          <w:rPr>
                            <w:lang w:val="de-DE"/>
                          </w:rPr>
                          <w:t>viewing distance</w:t>
                        </w:r>
                      </w:p>
                      <w:p w14:paraId="0A888AA8" w14:textId="77777777" w:rsidR="00C17101" w:rsidRPr="008E295F" w:rsidRDefault="00A074BA" w:rsidP="00FB1767">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v:textbox>
                </v:shape>
                <v:shape id="Textfeld 36" o:spid="_x0000_s1059" type="#_x0000_t202" style="position:absolute;left:13081;top:6223;width:16002;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wrtwgAAANsAAAAPAAAAZHJzL2Rvd25yZXYueG1sRI9BawIx&#10;FITvhf6H8Aq91Wwr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DMRwrtwgAAANsAAAAPAAAA&#10;AAAAAAAAAAAAAAcCAABkcnMvZG93bnJldi54bWxQSwUGAAAAAAMAAwC3AAAA9gIAAAAA&#10;" fillcolor="white [3201]" strokeweight=".5pt">
                  <v:textbox>
                    <w:txbxContent>
                      <w:p w14:paraId="333C01D5" w14:textId="77777777" w:rsidR="00C17101" w:rsidRDefault="00C17101" w:rsidP="00FB1767">
                        <w:pPr>
                          <w:jc w:val="center"/>
                          <w:rPr>
                            <w:lang w:val="de-DE"/>
                          </w:rPr>
                        </w:pPr>
                        <w:r>
                          <w:rPr>
                            <w:lang w:val="de-DE"/>
                          </w:rPr>
                          <w:t>parameters</w:t>
                        </w:r>
                      </w:p>
                      <w:p w14:paraId="201F2811" w14:textId="77777777" w:rsidR="00C17101" w:rsidRPr="008E295F" w:rsidRDefault="00A074BA" w:rsidP="00FB1767">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6650C5ED" w14:textId="77777777" w:rsidR="00C17101" w:rsidRDefault="00C17101" w:rsidP="00FB1767">
                        <w:pPr>
                          <w:jc w:val="center"/>
                          <w:rPr>
                            <w:lang w:val="de-DE"/>
                          </w:rPr>
                        </w:pPr>
                        <w:r>
                          <w:rPr>
                            <w:lang w:val="de-DE"/>
                          </w:rPr>
                          <w:t>background illumination</w:t>
                        </w:r>
                      </w:p>
                      <w:p w14:paraId="43C60650" w14:textId="77777777" w:rsidR="00C17101" w:rsidRDefault="00C17101" w:rsidP="00FB1767">
                        <w:pPr>
                          <w:jc w:val="center"/>
                          <w:rPr>
                            <w:lang w:val="de-DE"/>
                          </w:rPr>
                        </w:pPr>
                        <w:r>
                          <w:rPr>
                            <w:lang w:val="de-DE"/>
                          </w:rPr>
                          <w:t>rival lights</w:t>
                        </w:r>
                      </w:p>
                      <w:p w14:paraId="1EED1683" w14:textId="77777777" w:rsidR="00C17101" w:rsidRPr="008E295F" w:rsidRDefault="00C17101" w:rsidP="00FB1767">
                        <w:pPr>
                          <w:jc w:val="center"/>
                          <w:rPr>
                            <w:lang w:val="de-DE"/>
                          </w:rPr>
                        </w:pPr>
                      </w:p>
                    </w:txbxContent>
                  </v:textbox>
                </v:shape>
                <v:shape id="Textfeld 37" o:spid="_x0000_s1060" type="#_x0000_t202" style="position:absolute;left:32893;top:698;width:13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92wgAAANsAAAAPAAAAZHJzL2Rvd25yZXYueG1sRI9BSwMx&#10;FITvgv8hPMGbzWqh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CjC692wgAAANsAAAAPAAAA&#10;AAAAAAAAAAAAAAcCAABkcnMvZG93bnJldi54bWxQSwUGAAAAAAMAAwC3AAAA9gIAAAAA&#10;" fillcolor="white [3201]" strokeweight=".5pt">
                  <v:textbox>
                    <w:txbxContent>
                      <w:p w14:paraId="08856534" w14:textId="77777777" w:rsidR="00C17101" w:rsidRDefault="00C17101" w:rsidP="00FB1767">
                        <w:pPr>
                          <w:jc w:val="center"/>
                          <w:rPr>
                            <w:lang w:val="de-DE"/>
                          </w:rPr>
                        </w:pPr>
                        <w:r>
                          <w:rPr>
                            <w:lang w:val="de-DE"/>
                          </w:rPr>
                          <w:t>luminous intensity</w:t>
                        </w:r>
                      </w:p>
                      <w:p w14:paraId="0088258E" w14:textId="77777777" w:rsidR="00C17101" w:rsidRPr="008E295F" w:rsidRDefault="00C17101" w:rsidP="00FB1767">
                        <w:pPr>
                          <w:jc w:val="center"/>
                          <w:rPr>
                            <w:lang w:val="de-DE"/>
                          </w:rPr>
                        </w:pPr>
                        <w:r>
                          <w:rPr>
                            <w:lang w:val="de-DE"/>
                          </w:rPr>
                          <w:t>in-situ / photometric</w:t>
                        </w:r>
                      </w:p>
                    </w:txbxContent>
                  </v:textbox>
                </v:shape>
                <v:shape id="Gerade Verbindung mit Pfeil 38" o:spid="_x0000_s1061" type="#_x0000_t32" style="position:absolute;left:10033;top:2540;width:22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" strokecolor="black [3213]" strokeweight="1.5pt">
                  <v:stroke endarrow="open"/>
                </v:shape>
                <v:shape id="Gerade Verbindung mit Pfeil 39" o:spid="_x0000_s1062" type="#_x0000_t32" style="position:absolute;left:21145;top:2540;width:0;height:37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" strokecolor="windowText" strokeweight="1.5pt">
                  <v:stroke endarrow="open"/>
                </v:shape>
                <v:shape id="Textfeld 40" o:spid="_x0000_s1063" type="#_x0000_t202" style="position:absolute;left:13081;width:1600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DWSwwAAANsAAAAPAAAAZHJzL2Rvd25yZXYueG1sRE/LasJA&#10;FN0X/IfhFrqrk0oV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x6Q1ksMAAADbAAAADwAA&#10;AAAAAAAAAAAAAAAHAgAAZHJzL2Rvd25yZXYueG1sUEsFBgAAAAADAAMAtwAAAPcCAAAAAA==&#10;" filled="f" stroked="f" strokeweight=".5pt">
                  <v:textbox>
                    <w:txbxContent>
                      <w:p w14:paraId="02156BC4" w14:textId="77777777" w:rsidR="00C17101" w:rsidRPr="008E295F" w:rsidRDefault="00C17101" w:rsidP="00FB1767">
                        <w:pPr>
                          <w:jc w:val="center"/>
                          <w:rPr>
                            <w:lang w:val="de-DE"/>
                          </w:rPr>
                        </w:pPr>
                        <w:r>
                          <w:rPr>
                            <w:lang w:val="de-DE"/>
                          </w:rPr>
                          <w:t>intensity calculation</w:t>
                        </w:r>
                      </w:p>
                    </w:txbxContent>
                  </v:textbox>
                </v:shape>
                <w10:anchorlock/>
              </v:group>
            </w:pict>
          </mc:Fallback>
        </mc:AlternateContent>
      </w:r>
    </w:p>
    <w:p w14:paraId="71B0BF70" w14:textId="65D00A06" w:rsidR="00FB1767" w:rsidRDefault="00FB1767" w:rsidP="00FB1767">
      <w:pPr>
        <w:pStyle w:val="Caption"/>
      </w:pPr>
      <w:r>
        <w:t xml:space="preserve">Figure </w:t>
      </w:r>
      <w:r>
        <w:fldChar w:fldCharType="begin"/>
      </w:r>
      <w:r>
        <w:instrText xml:space="preserve"> SEQ Figure \* ARABIC </w:instrText>
      </w:r>
      <w:r>
        <w:fldChar w:fldCharType="separate"/>
      </w:r>
      <w:r w:rsidR="00F94E18">
        <w:rPr>
          <w:noProof/>
        </w:rPr>
        <w:t>9</w:t>
      </w:r>
      <w:r>
        <w:fldChar w:fldCharType="end"/>
      </w:r>
      <w:r>
        <w:t xml:space="preserve"> Intensity calculation</w:t>
      </w:r>
    </w:p>
    <w:p w14:paraId="38B3825D" w14:textId="77777777" w:rsidR="00FB1767" w:rsidRDefault="00FB1767" w:rsidP="00A15000">
      <w:pPr>
        <w:pStyle w:val="BodyText"/>
      </w:pPr>
    </w:p>
    <w:p w14:paraId="599CF443" w14:textId="56C3904D" w:rsidR="00FB1767" w:rsidRDefault="00FB1767" w:rsidP="00A15000">
      <w:pPr>
        <w:pStyle w:val="BodyText"/>
      </w:pPr>
      <w:r>
        <w:rPr>
          <w:noProof/>
          <w:lang w:val="en-IE" w:eastAsia="en-IE"/>
        </w:rPr>
        <mc:AlternateContent>
          <mc:Choice Requires="wpg">
            <w:drawing>
              <wp:inline distT="0" distB="0" distL="0" distR="0" wp14:anchorId="79F24CB5" wp14:editId="3F659E08">
                <wp:extent cx="4640400" cy="1144800"/>
                <wp:effectExtent l="0" t="0" r="27305" b="17780"/>
                <wp:docPr id="48" name="Gruppieren 48"/>
                <wp:cNvGraphicFramePr/>
                <a:graphic xmlns:a="http://schemas.openxmlformats.org/drawingml/2006/main">
                  <a:graphicData uri="http://schemas.microsoft.com/office/word/2010/wordprocessingGroup">
                    <wpg:wgp>
                      <wpg:cNvGrpSpPr/>
                      <wpg:grpSpPr>
                        <a:xfrm>
                          <a:off x="0" y="0"/>
                          <a:ext cx="4640400" cy="1144800"/>
                          <a:chOff x="0" y="0"/>
                          <a:chExt cx="4641850" cy="1143000"/>
                        </a:xfrm>
                      </wpg:grpSpPr>
                      <wps:wsp>
                        <wps:cNvPr id="43" name="Textfeld 43"/>
                        <wps:cNvSpPr txBox="1"/>
                        <wps:spPr>
                          <a:xfrm>
                            <a:off x="0" y="0"/>
                            <a:ext cx="100012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860ECC" w14:textId="77777777" w:rsidR="00C17101" w:rsidRDefault="00C17101" w:rsidP="00FB1767">
                              <w:pPr>
                                <w:jc w:val="center"/>
                                <w:rPr>
                                  <w:lang w:val="de-DE"/>
                                </w:rPr>
                              </w:pPr>
                              <w:r>
                                <w:rPr>
                                  <w:lang w:val="de-DE"/>
                                </w:rPr>
                                <w:t>measured luminous</w:t>
                              </w:r>
                            </w:p>
                            <w:p w14:paraId="74F25AC2" w14:textId="77777777" w:rsidR="00C17101" w:rsidRPr="008E295F" w:rsidRDefault="00C17101" w:rsidP="00FB1767">
                              <w:pPr>
                                <w:jc w:val="center"/>
                                <w:rPr>
                                  <w:lang w:val="de-DE"/>
                                </w:rPr>
                              </w:pPr>
                              <w:r>
                                <w:rPr>
                                  <w:lang w:val="de-DE"/>
                                </w:rPr>
                                <w:t>intensity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feld 46"/>
                        <wps:cNvSpPr txBox="1"/>
                        <wps:spPr>
                          <a:xfrm>
                            <a:off x="1606550" y="628650"/>
                            <a:ext cx="996950"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90BC97" w14:textId="77777777" w:rsidR="00C17101" w:rsidRDefault="00C17101" w:rsidP="00FB1767">
                              <w:pPr>
                                <w:jc w:val="center"/>
                                <w:rPr>
                                  <w:lang w:val="de-DE"/>
                                </w:rPr>
                              </w:pPr>
                              <w:r>
                                <w:rPr>
                                  <w:lang w:val="de-DE"/>
                                </w:rPr>
                                <w:t>Parameters</w:t>
                              </w:r>
                            </w:p>
                            <w:p w14:paraId="1B9FA6ED" w14:textId="77777777" w:rsidR="00C17101" w:rsidRPr="00EC3976" w:rsidRDefault="003507D0" w:rsidP="00FB1767">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56D3A32B" w14:textId="77777777" w:rsidR="00C17101" w:rsidRPr="008E295F" w:rsidRDefault="00C17101" w:rsidP="00FB1767">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feld 41"/>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2796FE" w14:textId="77777777" w:rsidR="00C17101" w:rsidRDefault="00C17101" w:rsidP="00FB1767">
                              <w:pPr>
                                <w:jc w:val="center"/>
                                <w:rPr>
                                  <w:lang w:val="de-DE"/>
                                </w:rPr>
                              </w:pPr>
                              <w:r>
                                <w:rPr>
                                  <w:lang w:val="de-DE"/>
                                </w:rPr>
                                <w:t>parametric range</w:t>
                              </w:r>
                            </w:p>
                            <w:p w14:paraId="59D8571A" w14:textId="77777777" w:rsidR="00C17101" w:rsidRPr="008E295F" w:rsidRDefault="00C17101" w:rsidP="00FB1767">
                              <w:pPr>
                                <w:jc w:val="center"/>
                                <w:rPr>
                                  <w:lang w:val="de-DE"/>
                                </w:rPr>
                              </w:pPr>
                              <w:r>
                                <w:rPr>
                                  <w:lang w:val="de-DE"/>
                                </w:rPr>
                                <w:t>nominal range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Gerade Verbindung mit Pfeil 45"/>
                        <wps:cNvCnPr/>
                        <wps:spPr>
                          <a:xfrm>
                            <a:off x="1003300" y="24765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4" name="Gerade Verbindung mit Pfeil 44"/>
                        <wps:cNvCnPr/>
                        <wps:spPr>
                          <a:xfrm flipV="1">
                            <a:off x="2114550" y="247650"/>
                            <a:ext cx="0" cy="381000"/>
                          </a:xfrm>
                          <a:prstGeom prst="straightConnector1">
                            <a:avLst/>
                          </a:prstGeom>
                          <a:noFill/>
                          <a:ln w="19050" cap="flat" cmpd="sng" algn="ctr">
                            <a:solidFill>
                              <a:sysClr val="windowText" lastClr="000000"/>
                            </a:solidFill>
                            <a:prstDash val="solid"/>
                            <a:tailEnd type="arrow"/>
                          </a:ln>
                          <a:effectLst/>
                        </wps:spPr>
                        <wps:bodyPr/>
                      </wps:wsp>
                      <wps:wsp>
                        <wps:cNvPr id="42" name="Textfeld 42"/>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926F90" w14:textId="761DC725" w:rsidR="00C17101" w:rsidRPr="008E295F" w:rsidRDefault="00C17101" w:rsidP="00FB1767">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79F24CB5" id="Gruppieren 48" o:spid="_x0000_s1064" style="width:365.4pt;height:90.15pt;mso-position-horizontal-relative:char;mso-position-vertical-relative:line" coordsize="46418,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">
                <v:shape id="Textfeld 43" o:spid="_x0000_s1065" type="#_x0000_t202" style="position:absolute;width:10001;height:4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toIwgAAANsAAAAPAAAAZHJzL2Rvd25yZXYueG1sRI9BSwMx&#10;FITvgv8hPMGbzWqL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ENtoIwgAAANsAAAAPAAAA&#10;AAAAAAAAAAAAAAcCAABkcnMvZG93bnJldi54bWxQSwUGAAAAAAMAAwC3AAAA9gIAAAAA&#10;" fillcolor="white [3201]" strokeweight=".5pt">
                  <v:textbox>
                    <w:txbxContent>
                      <w:p w14:paraId="1F860ECC" w14:textId="77777777" w:rsidR="00C17101" w:rsidRDefault="00C17101" w:rsidP="00FB1767">
                        <w:pPr>
                          <w:jc w:val="center"/>
                          <w:rPr>
                            <w:lang w:val="de-DE"/>
                          </w:rPr>
                        </w:pPr>
                        <w:r>
                          <w:rPr>
                            <w:lang w:val="de-DE"/>
                          </w:rPr>
                          <w:t>measured luminous</w:t>
                        </w:r>
                      </w:p>
                      <w:p w14:paraId="74F25AC2" w14:textId="77777777" w:rsidR="00C17101" w:rsidRPr="008E295F" w:rsidRDefault="00C17101" w:rsidP="00FB1767">
                        <w:pPr>
                          <w:jc w:val="center"/>
                          <w:rPr>
                            <w:lang w:val="de-DE"/>
                          </w:rPr>
                        </w:pPr>
                        <w:r>
                          <w:rPr>
                            <w:lang w:val="de-DE"/>
                          </w:rPr>
                          <w:t>intensity</w:t>
                        </w:r>
                      </w:p>
                    </w:txbxContent>
                  </v:textbox>
                </v:shape>
                <v:shape id="Textfeld 46" o:spid="_x0000_s1066" type="#_x0000_t202" style="position:absolute;left:16065;top:6286;width:9970;height: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XmQwgAAANsAAAAPAAAAZHJzL2Rvd25yZXYueG1sRI9BawIx&#10;FITvhf6H8Aq91WyL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CUQXmQwgAAANsAAAAPAAAA&#10;AAAAAAAAAAAAAAcCAABkcnMvZG93bnJldi54bWxQSwUGAAAAAAMAAwC3AAAA9gIAAAAA&#10;" fillcolor="white [3201]" strokeweight=".5pt">
                  <v:textbox>
                    <w:txbxContent>
                      <w:p w14:paraId="1090BC97" w14:textId="77777777" w:rsidR="00C17101" w:rsidRDefault="00C17101" w:rsidP="00FB1767">
                        <w:pPr>
                          <w:jc w:val="center"/>
                          <w:rPr>
                            <w:lang w:val="de-DE"/>
                          </w:rPr>
                        </w:pPr>
                        <w:r>
                          <w:rPr>
                            <w:lang w:val="de-DE"/>
                          </w:rPr>
                          <w:t>Parameters</w:t>
                        </w:r>
                      </w:p>
                      <w:p w14:paraId="1B9FA6ED" w14:textId="77777777" w:rsidR="00C17101" w:rsidRPr="00EC3976" w:rsidRDefault="00A074BA" w:rsidP="00FB1767">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56D3A32B" w14:textId="77777777" w:rsidR="00C17101" w:rsidRPr="008E295F" w:rsidRDefault="00C17101" w:rsidP="00FB1767">
                        <w:pPr>
                          <w:jc w:val="center"/>
                          <w:rPr>
                            <w:lang w:val="de-DE"/>
                          </w:rPr>
                        </w:pPr>
                        <w:r>
                          <w:rPr>
                            <w:lang w:val="de-DE"/>
                          </w:rPr>
                          <w:t>Flash profile</w:t>
                        </w:r>
                      </w:p>
                    </w:txbxContent>
                  </v:textbox>
                </v:shape>
                <v:shape id="Textfeld 41" o:spid="_x0000_s1067" type="#_x0000_t202" style="position:absolute;left:32893;top:698;width:13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" fillcolor="white [3201]" strokeweight=".5pt">
                  <v:textbox>
                    <w:txbxContent>
                      <w:p w14:paraId="102796FE" w14:textId="77777777" w:rsidR="00C17101" w:rsidRDefault="00C17101" w:rsidP="00FB1767">
                        <w:pPr>
                          <w:jc w:val="center"/>
                          <w:rPr>
                            <w:lang w:val="de-DE"/>
                          </w:rPr>
                        </w:pPr>
                        <w:r>
                          <w:rPr>
                            <w:lang w:val="de-DE"/>
                          </w:rPr>
                          <w:t>parametric range</w:t>
                        </w:r>
                      </w:p>
                      <w:p w14:paraId="59D8571A" w14:textId="77777777" w:rsidR="00C17101" w:rsidRPr="008E295F" w:rsidRDefault="00C17101" w:rsidP="00FB1767">
                        <w:pPr>
                          <w:jc w:val="center"/>
                          <w:rPr>
                            <w:lang w:val="de-DE"/>
                          </w:rPr>
                        </w:pPr>
                        <w:r>
                          <w:rPr>
                            <w:lang w:val="de-DE"/>
                          </w:rPr>
                          <w:t>nominal range</w:t>
                        </w:r>
                      </w:p>
                    </w:txbxContent>
                  </v:textbox>
                </v:shape>
                <v:shape id="Gerade Verbindung mit Pfeil 45" o:spid="_x0000_s1068" type="#_x0000_t32" style="position:absolute;left:10033;top:2476;width:22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" strokecolor="black [3213]" strokeweight="1.5pt">
                  <v:stroke endarrow="open"/>
                </v:shape>
                <v:shape id="Gerade Verbindung mit Pfeil 44" o:spid="_x0000_s1069" type="#_x0000_t32" style="position:absolute;left:21145;top:2476;width:0;height:38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" strokecolor="windowText" strokeweight="1.5pt">
                  <v:stroke endarrow="open"/>
                </v:shape>
                <v:shape id="Textfeld 42" o:spid="_x0000_s1070" type="#_x0000_t202" style="position:absolute;left:13081;width:1600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g5+xQAAANsAAAAPAAAAZHJzL2Rvd25yZXYueG1sRI9Pi8Iw&#10;FMTvC/sdwlvwtqYWFe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BYOg5+xQAAANsAAAAP&#10;AAAAAAAAAAAAAAAAAAcCAABkcnMvZG93bnJldi54bWxQSwUGAAAAAAMAAwC3AAAA+QIAAAAA&#10;" filled="f" stroked="f" strokeweight=".5pt">
                  <v:textbox>
                    <w:txbxContent>
                      <w:p w14:paraId="5B926F90" w14:textId="761DC725" w:rsidR="00C17101" w:rsidRPr="008E295F" w:rsidRDefault="00C17101" w:rsidP="00FB1767">
                        <w:pPr>
                          <w:jc w:val="center"/>
                          <w:rPr>
                            <w:lang w:val="de-DE"/>
                          </w:rPr>
                        </w:pPr>
                      </w:p>
                    </w:txbxContent>
                  </v:textbox>
                </v:shape>
                <w10:anchorlock/>
              </v:group>
            </w:pict>
          </mc:Fallback>
        </mc:AlternateContent>
      </w:r>
    </w:p>
    <w:p w14:paraId="61D4DC17" w14:textId="01BA885D" w:rsidR="008E295F" w:rsidRDefault="00EC3976" w:rsidP="00EC3976">
      <w:pPr>
        <w:pStyle w:val="Caption"/>
      </w:pPr>
      <w:r>
        <w:t xml:space="preserve">Figure </w:t>
      </w:r>
      <w:r>
        <w:fldChar w:fldCharType="begin"/>
      </w:r>
      <w:r>
        <w:instrText xml:space="preserve"> SEQ Figure \* ARABIC </w:instrText>
      </w:r>
      <w:r>
        <w:fldChar w:fldCharType="separate"/>
      </w:r>
      <w:r w:rsidR="00F94E18">
        <w:rPr>
          <w:noProof/>
        </w:rPr>
        <w:t>10</w:t>
      </w:r>
      <w:r>
        <w:fldChar w:fldCharType="end"/>
      </w:r>
      <w:r w:rsidR="005967DE">
        <w:t xml:space="preserve"> </w:t>
      </w:r>
      <w:r w:rsidR="00FB1767">
        <w:t>R</w:t>
      </w:r>
      <w:r>
        <w:t>ange calculation</w:t>
      </w:r>
    </w:p>
    <w:p w14:paraId="3E0C392B" w14:textId="77777777" w:rsidR="008E295F" w:rsidRDefault="008E295F" w:rsidP="008E295F">
      <w:pPr>
        <w:pStyle w:val="BodyText"/>
      </w:pPr>
    </w:p>
    <w:p w14:paraId="75FA0627" w14:textId="707FAA46" w:rsidR="008E295F" w:rsidRDefault="00FB1767" w:rsidP="008E295F">
      <w:pPr>
        <w:pStyle w:val="BodyText"/>
      </w:pPr>
      <w:r>
        <w:t>There are two purposes for a range calculation.</w:t>
      </w:r>
    </w:p>
    <w:p w14:paraId="71D59443" w14:textId="42476297" w:rsidR="003A3D2C" w:rsidRDefault="003A3D2C" w:rsidP="003A3D2C">
      <w:pPr>
        <w:pStyle w:val="Bullet1"/>
      </w:pPr>
      <w:r>
        <w:t>Calculation of the nominal range for the list of lights and the nautical chart</w:t>
      </w:r>
      <w:r w:rsidR="009D16BB">
        <w:t>s,</w:t>
      </w:r>
    </w:p>
    <w:p w14:paraId="6879177D" w14:textId="479E09E8" w:rsidR="003A3D2C" w:rsidRDefault="003A3D2C" w:rsidP="003A3D2C">
      <w:pPr>
        <w:pStyle w:val="Bullet1"/>
      </w:pPr>
      <w:r>
        <w:t xml:space="preserve">Calculation of a parametric luminous range depending on </w:t>
      </w:r>
      <w:r w:rsidR="009D16BB">
        <w:t>meteorological visibilty and background illumination.</w:t>
      </w:r>
    </w:p>
    <w:p w14:paraId="54A46849" w14:textId="4B98720D" w:rsidR="001E0C2E" w:rsidRDefault="009D16BB" w:rsidP="001E0C2E">
      <w:pPr>
        <w:pStyle w:val="Bullet1"/>
        <w:numPr>
          <w:ilvl w:val="0"/>
          <w:numId w:val="0"/>
        </w:numPr>
        <w:rPr>
          <w:rFonts w:eastAsiaTheme="minorEastAsia"/>
        </w:rPr>
      </w:pPr>
      <w:r>
        <w:t>The initial value for all range calculation is the measured or calculated effective luminous intensity of the existing lantern</w:t>
      </w:r>
      <w:r w:rsidR="001E0C2E">
        <w:t xml:space="preserve">. The service condition factor is considered in any case, so all calculations are based on </w:t>
      </w:r>
      <m:oMath>
        <m:sSub>
          <m:sSubPr>
            <m:ctrlPr>
              <w:rPr>
                <w:rFonts w:ascii="Cambria Math" w:hAnsi="Cambria Math"/>
                <w:i/>
              </w:rPr>
            </m:ctrlPr>
          </m:sSubPr>
          <m:e>
            <m:r>
              <w:rPr>
                <w:rFonts w:ascii="Cambria Math" w:hAnsi="Cambria Math"/>
              </w:rPr>
              <m:t>I</m:t>
            </m:r>
          </m:e>
          <m:sub>
            <m:r>
              <w:rPr>
                <w:rFonts w:ascii="Cambria Math" w:hAnsi="Cambria Math"/>
              </w:rPr>
              <m:t>ins,lantern</m:t>
            </m:r>
          </m:sub>
        </m:sSub>
      </m:oMath>
      <w:r w:rsidR="001E0C2E">
        <w:rPr>
          <w:rFonts w:eastAsiaTheme="minorEastAsia"/>
        </w:rPr>
        <w:t>.</w:t>
      </w:r>
    </w:p>
    <w:p w14:paraId="6B3946D4" w14:textId="4DD3962C" w:rsidR="001E0C2E" w:rsidRDefault="001E0C2E" w:rsidP="001E0C2E">
      <w:pPr>
        <w:pStyle w:val="Heading2"/>
      </w:pPr>
      <w:bookmarkStart w:id="158" w:name="_Toc476211539"/>
      <w:r>
        <w:t>Calculation process</w:t>
      </w:r>
      <w:bookmarkEnd w:id="158"/>
    </w:p>
    <w:p w14:paraId="59BBCF44" w14:textId="77777777" w:rsidR="006A570E" w:rsidRPr="006A570E" w:rsidRDefault="006A570E" w:rsidP="006A570E">
      <w:pPr>
        <w:pStyle w:val="Heading2separationline"/>
      </w:pPr>
    </w:p>
    <w:p w14:paraId="42478C06" w14:textId="38AFF1C9" w:rsidR="001E0C2E" w:rsidRDefault="006A570E" w:rsidP="001E0C2E">
      <w:pPr>
        <w:pStyle w:val="Bullet1"/>
        <w:numPr>
          <w:ilvl w:val="0"/>
          <w:numId w:val="0"/>
        </w:numPr>
      </w:pPr>
      <w:r>
        <w:t xml:space="preserve">Allard’s law cannot be rearranged to calculate a distance </w:t>
      </w:r>
      <m:oMath>
        <m:r>
          <w:rPr>
            <w:rFonts w:ascii="Cambria Math" w:hAnsi="Cambria Math"/>
          </w:rPr>
          <m:t>d</m:t>
        </m:r>
      </m:oMath>
      <w:r>
        <w:t xml:space="preserve"> directly . So the calculation of a range requires a numerical approximation, which is done by an iterative process.</w:t>
      </w:r>
    </w:p>
    <w:p w14:paraId="66B06F81" w14:textId="6412C0DC" w:rsidR="006A570E" w:rsidRPr="009D16BB" w:rsidRDefault="006A570E" w:rsidP="006A570E">
      <w:pPr>
        <w:pStyle w:val="Caption"/>
        <w:rPr>
          <w:lang w:val="fr-FR"/>
        </w:rPr>
      </w:pPr>
      <w:bookmarkStart w:id="159" w:name="_Toc476205569"/>
      <w:r>
        <w:t xml:space="preserve">Equation </w:t>
      </w:r>
      <w:r>
        <w:fldChar w:fldCharType="begin"/>
      </w:r>
      <w:r>
        <w:instrText xml:space="preserve"> SEQ Equation \* ARABIC </w:instrText>
      </w:r>
      <w:r>
        <w:fldChar w:fldCharType="separate"/>
      </w:r>
      <w:r w:rsidR="00F94E18">
        <w:rPr>
          <w:noProof/>
        </w:rPr>
        <w:t>14</w:t>
      </w:r>
      <w:r>
        <w:fldChar w:fldCharType="end"/>
      </w:r>
      <w:r>
        <w:t xml:space="preserve"> Allard’s Law</w:t>
      </w:r>
      <w:bookmarkEnd w:id="159"/>
    </w:p>
    <w:p w14:paraId="0E97E8D8" w14:textId="5C87EA7B" w:rsidR="00A15000" w:rsidRPr="00A15000" w:rsidRDefault="006A570E" w:rsidP="00A15000">
      <w:pPr>
        <w:pStyle w:val="BodyText"/>
      </w:pPr>
      <m:oMathPara>
        <m:oMath>
          <m:r>
            <w:rPr>
              <w:rFonts w:ascii="Cambria Math" w:hAnsi="Cambria Math"/>
            </w:rPr>
            <m:t>I=</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79F4F8D6" w14:textId="4CC33E35" w:rsidR="00E16A6C" w:rsidRDefault="00E16A6C" w:rsidP="00E16A6C">
      <w:pPr>
        <w:pStyle w:val="Heading3"/>
      </w:pPr>
      <w:bookmarkStart w:id="160" w:name="_Toc476211540"/>
      <w:r>
        <w:t>Newton-Raphson method</w:t>
      </w:r>
      <w:bookmarkEnd w:id="160"/>
    </w:p>
    <w:p w14:paraId="01686EFC" w14:textId="1037459E" w:rsidR="00DB55CF" w:rsidRDefault="00671C46" w:rsidP="00926275">
      <w:pPr>
        <w:pStyle w:val="BodyText"/>
        <w:rPr>
          <w:rFonts w:eastAsiaTheme="minorEastAsia"/>
        </w:rPr>
      </w:pPr>
      <w:r>
        <w:t xml:space="preserve">To determine the range </w:t>
      </w:r>
      <m:oMath>
        <m:r>
          <w:rPr>
            <w:rFonts w:ascii="Cambria Math" w:hAnsi="Cambria Math"/>
          </w:rPr>
          <m:t>D</m:t>
        </m:r>
      </m:oMath>
      <w:r>
        <w:rPr>
          <w:rFonts w:eastAsiaTheme="minorEastAsia"/>
        </w:rPr>
        <w:t xml:space="preserve"> from Allard’s law the Newton-Raphson method can be used. Therefore a function </w:t>
      </w:r>
      <m:oMath>
        <m:r>
          <w:rPr>
            <w:rFonts w:ascii="Cambria Math" w:eastAsiaTheme="minorEastAsia" w:hAnsi="Cambria Math"/>
          </w:rPr>
          <m:t>F</m:t>
        </m:r>
      </m:oMath>
      <w:r>
        <w:rPr>
          <w:rFonts w:eastAsiaTheme="minorEastAsia"/>
        </w:rPr>
        <w:t xml:space="preserve"> is defined as:</w:t>
      </w:r>
    </w:p>
    <w:p w14:paraId="37662692" w14:textId="5DE39D8E" w:rsidR="00671C46" w:rsidRDefault="00671C46" w:rsidP="00671C46">
      <w:pPr>
        <w:pStyle w:val="Caption"/>
        <w:rPr>
          <w:rFonts w:eastAsiaTheme="minorEastAsia"/>
        </w:rPr>
      </w:pPr>
      <w:bookmarkStart w:id="161" w:name="_Toc476205570"/>
      <w:r>
        <w:t xml:space="preserve">Equation </w:t>
      </w:r>
      <w:r>
        <w:fldChar w:fldCharType="begin"/>
      </w:r>
      <w:r>
        <w:instrText xml:space="preserve"> SEQ Equation \* ARABIC </w:instrText>
      </w:r>
      <w:r>
        <w:fldChar w:fldCharType="separate"/>
      </w:r>
      <w:r w:rsidR="00F94E18">
        <w:rPr>
          <w:noProof/>
        </w:rPr>
        <w:t>15</w:t>
      </w:r>
      <w:r>
        <w:fldChar w:fldCharType="end"/>
      </w:r>
      <w:r>
        <w:t xml:space="preserve"> Function F</w:t>
      </w:r>
      <w:bookmarkEnd w:id="161"/>
    </w:p>
    <w:p w14:paraId="1A7B88AE" w14:textId="773AF828" w:rsidR="00671C46" w:rsidRPr="00671C46" w:rsidRDefault="00671C46" w:rsidP="00926275">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*E*</m:t>
          </m:r>
          <m:sSup>
            <m:sSupPr>
              <m:ctrlPr>
                <w:rPr>
                  <w:rFonts w:ascii="Cambria Math" w:eastAsiaTheme="minorEastAsia" w:hAnsi="Cambria Math"/>
                  <w:i/>
                </w:rPr>
              </m:ctrlPr>
            </m:sSupPr>
            <m:e>
              <m:r>
                <w:rPr>
                  <w:rFonts w:ascii="Cambria Math" w:eastAsiaTheme="minorEastAsia" w:hAnsi="Cambria Math"/>
                </w:rPr>
                <m:t>0.05</m:t>
              </m:r>
            </m:e>
            <m:sup>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V</m:t>
                  </m:r>
                </m:den>
              </m:f>
            </m:sup>
          </m:sSup>
          <m:r>
            <w:rPr>
              <w:rFonts w:ascii="Cambria Math" w:eastAsiaTheme="minorEastAsia" w:hAnsi="Cambria Math"/>
            </w:rPr>
            <m:t>-I</m:t>
          </m:r>
        </m:oMath>
      </m:oMathPara>
    </w:p>
    <w:p w14:paraId="2C4F0A86" w14:textId="50761A81" w:rsidR="00671C46" w:rsidRDefault="00671C46" w:rsidP="00926275">
      <w:pPr>
        <w:pStyle w:val="BodyText"/>
        <w:rPr>
          <w:rFonts w:eastAsiaTheme="minorEastAsia"/>
        </w:rPr>
      </w:pPr>
      <w:r>
        <w:rPr>
          <w:rFonts w:eastAsiaTheme="minorEastAsia"/>
        </w:rPr>
        <w:t xml:space="preserve">and the range </w:t>
      </w:r>
      <m:oMath>
        <m:r>
          <w:rPr>
            <w:rFonts w:ascii="Cambria Math" w:eastAsiaTheme="minorEastAsia" w:hAnsi="Cambria Math"/>
          </w:rPr>
          <m:t>D</m:t>
        </m:r>
      </m:oMath>
      <w:r>
        <w:rPr>
          <w:rFonts w:eastAsiaTheme="minorEastAsia"/>
        </w:rPr>
        <w:t xml:space="preserve"> is the root of the function </w:t>
      </w:r>
      <m:oMath>
        <m:r>
          <w:rPr>
            <w:rFonts w:ascii="Cambria Math" w:eastAsiaTheme="minorEastAsia" w:hAnsi="Cambria Math"/>
          </w:rPr>
          <m:t>F</m:t>
        </m:r>
      </m:oMath>
      <w:r>
        <w:rPr>
          <w:rFonts w:eastAsiaTheme="minorEastAsia"/>
        </w:rPr>
        <w:t>.</w:t>
      </w:r>
    </w:p>
    <w:p w14:paraId="3A8BDE58" w14:textId="04E64CF0" w:rsidR="00671C46" w:rsidRDefault="00671C46" w:rsidP="00671C46">
      <w:pPr>
        <w:pStyle w:val="Caption"/>
        <w:rPr>
          <w:rFonts w:eastAsiaTheme="minorEastAsia"/>
        </w:rPr>
      </w:pPr>
      <w:bookmarkStart w:id="162" w:name="_Toc476205571"/>
      <w:r>
        <w:t xml:space="preserve">Equation </w:t>
      </w:r>
      <w:r>
        <w:fldChar w:fldCharType="begin"/>
      </w:r>
      <w:r>
        <w:instrText xml:space="preserve"> SEQ Equation \* ARABIC </w:instrText>
      </w:r>
      <w:r>
        <w:fldChar w:fldCharType="separate"/>
      </w:r>
      <w:r w:rsidR="00F94E18">
        <w:rPr>
          <w:noProof/>
        </w:rPr>
        <w:t>16</w:t>
      </w:r>
      <w:r>
        <w:fldChar w:fldCharType="end"/>
      </w:r>
      <w:r>
        <w:t xml:space="preserve"> Range as the root of function F</w:t>
      </w:r>
      <w:bookmarkEnd w:id="162"/>
    </w:p>
    <w:p w14:paraId="7EC7C24E" w14:textId="0EE4AFD6" w:rsidR="00671C46" w:rsidRDefault="00671C46" w:rsidP="00926275">
      <w:pPr>
        <w:pStyle w:val="BodyText"/>
        <w:rPr>
          <w:rFonts w:eastAsiaTheme="minorEastAsia"/>
        </w:rPr>
      </w:pP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=0</m:t>
        </m:r>
      </m:oMath>
      <w:r>
        <w:rPr>
          <w:rFonts w:eastAsiaTheme="minorEastAsia"/>
        </w:rPr>
        <w:t xml:space="preserve"> </w:t>
      </w:r>
    </w:p>
    <w:p w14:paraId="602B94FD" w14:textId="1CCE849E" w:rsidR="00C0420B" w:rsidRDefault="00C0420B" w:rsidP="00926275">
      <w:pPr>
        <w:pStyle w:val="BodyText"/>
        <w:rPr>
          <w:rFonts w:eastAsiaTheme="minorEastAsia"/>
        </w:rPr>
      </w:pPr>
      <w:r>
        <w:rPr>
          <w:rFonts w:eastAsiaTheme="minorEastAsia"/>
        </w:rPr>
        <w:lastRenderedPageBreak/>
        <w:t xml:space="preserve">The iteration process is started with an initial guess of the range called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oMath>
      <w:r>
        <w:rPr>
          <w:rFonts w:eastAsiaTheme="minorEastAsia"/>
        </w:rPr>
        <w:t>.</w:t>
      </w:r>
    </w:p>
    <w:p w14:paraId="6D808EF6" w14:textId="1FC3C2F4" w:rsidR="00C0420B" w:rsidRDefault="00C0420B" w:rsidP="00926275">
      <w:pPr>
        <w:pStyle w:val="BodyText"/>
        <w:rPr>
          <w:rFonts w:eastAsiaTheme="minorEastAsia"/>
        </w:rPr>
      </w:pPr>
      <w:r>
        <w:rPr>
          <w:rFonts w:eastAsiaTheme="minorEastAsia"/>
        </w:rPr>
        <w:t>A better approximation is then found with the value:</w:t>
      </w:r>
    </w:p>
    <w:p w14:paraId="03FB1093" w14:textId="3AD840D7" w:rsidR="00C0420B" w:rsidRDefault="00C0420B" w:rsidP="00C0420B">
      <w:pPr>
        <w:pStyle w:val="Caption"/>
        <w:rPr>
          <w:rFonts w:eastAsiaTheme="minorEastAsia"/>
        </w:rPr>
      </w:pPr>
      <w:bookmarkStart w:id="163" w:name="_Toc476205572"/>
      <w:r>
        <w:t xml:space="preserve">Equation </w:t>
      </w:r>
      <w:r>
        <w:fldChar w:fldCharType="begin"/>
      </w:r>
      <w:r>
        <w:instrText xml:space="preserve"> SEQ Equation \* ARABIC </w:instrText>
      </w:r>
      <w:r>
        <w:fldChar w:fldCharType="separate"/>
      </w:r>
      <w:r w:rsidR="00F94E18">
        <w:rPr>
          <w:noProof/>
        </w:rPr>
        <w:t>17</w:t>
      </w:r>
      <w:r>
        <w:fldChar w:fldCharType="end"/>
      </w:r>
      <w:r>
        <w:t xml:space="preserve"> First step</w:t>
      </w:r>
      <w:bookmarkEnd w:id="163"/>
    </w:p>
    <w:p w14:paraId="72864148" w14:textId="2FCD4689" w:rsidR="00C0420B" w:rsidRDefault="00C0420B" w:rsidP="00C0420B">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e>
              </m:d>
            </m:num>
            <m:den>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e>
              </m:d>
            </m:den>
          </m:f>
        </m:oMath>
      </m:oMathPara>
    </w:p>
    <w:p w14:paraId="5C68BE54" w14:textId="7117D2C1" w:rsidR="00C0420B" w:rsidRDefault="00C0420B" w:rsidP="00926275">
      <w:pPr>
        <w:pStyle w:val="BodyText"/>
        <w:rPr>
          <w:rFonts w:eastAsiaTheme="minorEastAsia"/>
        </w:rPr>
      </w:pPr>
      <w:r>
        <w:rPr>
          <w:rFonts w:eastAsiaTheme="minorEastAsia"/>
        </w:rPr>
        <w:t>This process is continued:</w:t>
      </w:r>
    </w:p>
    <w:p w14:paraId="6A58B3FE" w14:textId="30CADF2E" w:rsidR="00C0420B" w:rsidRDefault="00C0420B" w:rsidP="00C0420B">
      <w:pPr>
        <w:pStyle w:val="Caption"/>
        <w:rPr>
          <w:rFonts w:eastAsiaTheme="minorEastAsia"/>
        </w:rPr>
      </w:pPr>
      <w:bookmarkStart w:id="164" w:name="_Toc476205573"/>
      <w:r>
        <w:t xml:space="preserve">Equation </w:t>
      </w:r>
      <w:r>
        <w:fldChar w:fldCharType="begin"/>
      </w:r>
      <w:r>
        <w:instrText xml:space="preserve"> SEQ Equation \* ARABIC </w:instrText>
      </w:r>
      <w:r>
        <w:fldChar w:fldCharType="separate"/>
      </w:r>
      <w:r w:rsidR="00F94E18">
        <w:rPr>
          <w:noProof/>
        </w:rPr>
        <w:t>18</w:t>
      </w:r>
      <w:r>
        <w:fldChar w:fldCharType="end"/>
      </w:r>
      <w:r>
        <w:t xml:space="preserve"> Step n+1</w:t>
      </w:r>
      <w:bookmarkEnd w:id="164"/>
    </w:p>
    <w:p w14:paraId="60AEB962" w14:textId="16D86BF7" w:rsidR="00C0420B" w:rsidRPr="00C0420B" w:rsidRDefault="00C0420B" w:rsidP="00926275">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n+1</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e>
              </m:d>
            </m:num>
            <m:den>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e>
              </m:d>
            </m:den>
          </m:f>
        </m:oMath>
      </m:oMathPara>
    </w:p>
    <w:p w14:paraId="07B29DB4" w14:textId="3179A7C1" w:rsidR="00C0420B" w:rsidRDefault="00C0420B" w:rsidP="00926275">
      <w:pPr>
        <w:pStyle w:val="BodyText"/>
        <w:rPr>
          <w:rFonts w:eastAsiaTheme="minorEastAsia"/>
        </w:rPr>
      </w:pPr>
      <w:r>
        <w:rPr>
          <w:rFonts w:eastAsiaTheme="minorEastAsia"/>
        </w:rPr>
        <w:t xml:space="preserve">When the sequence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oMath>
      <w:r>
        <w:rPr>
          <w:rFonts w:eastAsiaTheme="minorEastAsia"/>
        </w:rPr>
        <w:t xml:space="preserve"> values do not differ much from each other</w:t>
      </w:r>
      <w:r w:rsidR="00DC1A75">
        <w:rPr>
          <w:rFonts w:eastAsiaTheme="minorEastAsia"/>
        </w:rPr>
        <w:t>,</w:t>
      </w:r>
      <w:r>
        <w:rPr>
          <w:rFonts w:eastAsiaTheme="minorEastAsia"/>
        </w:rPr>
        <w:t xml:space="preserve"> the process can be stopped and the last value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oMath>
      <w:r w:rsidR="00DC1A75">
        <w:rPr>
          <w:rFonts w:eastAsiaTheme="minorEastAsia"/>
        </w:rPr>
        <w:t xml:space="preserve"> is found to be a good approximation for the range.</w:t>
      </w:r>
    </w:p>
    <w:p w14:paraId="1DEDDDBB" w14:textId="07513964" w:rsidR="00DC1A75" w:rsidRDefault="00DC1A75" w:rsidP="00DC1A75">
      <w:pPr>
        <w:pStyle w:val="Caption"/>
      </w:pPr>
      <w:bookmarkStart w:id="165" w:name="_Toc476205574"/>
      <w:r>
        <w:t xml:space="preserve">Equation </w:t>
      </w:r>
      <w:r>
        <w:fldChar w:fldCharType="begin"/>
      </w:r>
      <w:r>
        <w:instrText xml:space="preserve"> SEQ Equation \* ARABIC </w:instrText>
      </w:r>
      <w:r>
        <w:fldChar w:fldCharType="separate"/>
      </w:r>
      <w:r w:rsidR="00F94E18">
        <w:rPr>
          <w:noProof/>
        </w:rPr>
        <w:t>19</w:t>
      </w:r>
      <w:r>
        <w:fldChar w:fldCharType="end"/>
      </w:r>
      <w:r>
        <w:t xml:space="preserve"> Final step</w:t>
      </w:r>
      <w:bookmarkEnd w:id="165"/>
    </w:p>
    <w:p w14:paraId="52137510" w14:textId="4783253C" w:rsidR="00DC1A75" w:rsidRDefault="003507D0" w:rsidP="00DC1A75">
      <w:pPr>
        <w:rPr>
          <w:rFonts w:eastAsiaTheme="minorEastAsia"/>
          <w:sz w:val="22"/>
        </w:rPr>
      </w:pPr>
      <m:oMath>
        <m:d>
          <m:dPr>
            <m:begChr m:val="|"/>
            <m:endChr m:val="|"/>
            <m:ctrlPr>
              <w:rPr>
                <w:rFonts w:ascii="Cambria Math" w:eastAsiaTheme="minorEastAsia" w:hAnsi="Cambria Math"/>
                <w:sz w:val="22"/>
              </w:rPr>
            </m:ctrlPr>
          </m:dPr>
          <m:e>
            <m:sSub>
              <m:sSubPr>
                <m:ctrlPr>
                  <w:rPr>
                    <w:rFonts w:ascii="Cambria Math" w:eastAsiaTheme="minorEastAsia" w:hAnsi="Cambria Math"/>
                    <w:sz w:val="22"/>
                  </w:rPr>
                </m:ctrlPr>
              </m:sSubPr>
              <m:e>
                <m:r>
                  <m:rPr>
                    <m:sty m:val="p"/>
                  </m:rPr>
                  <w:rPr>
                    <w:rFonts w:ascii="Cambria Math" w:eastAsiaTheme="minorEastAsia" w:hAnsi="Cambria Math"/>
                    <w:sz w:val="22"/>
                  </w:rPr>
                  <m:t>D</m:t>
                </m:r>
              </m:e>
              <m:sub>
                <m:r>
                  <m:rPr>
                    <m:sty m:val="p"/>
                  </m:rPr>
                  <w:rPr>
                    <w:rFonts w:ascii="Cambria Math" w:eastAsiaTheme="minorEastAsia" w:hAnsi="Cambria Math"/>
                    <w:sz w:val="22"/>
                  </w:rPr>
                  <m:t>n+1</m:t>
                </m:r>
              </m:sub>
            </m:sSub>
            <m:r>
              <m:rPr>
                <m:sty m:val="p"/>
              </m:rPr>
              <w:rPr>
                <w:rFonts w:ascii="Cambria Math" w:eastAsiaTheme="minorEastAsia" w:hAnsi="Cambria Math"/>
                <w:sz w:val="22"/>
              </w:rPr>
              <m:t>-</m:t>
            </m:r>
            <m:sSub>
              <m:sSubPr>
                <m:ctrlPr>
                  <w:rPr>
                    <w:rFonts w:ascii="Cambria Math" w:eastAsiaTheme="minorEastAsia" w:hAnsi="Cambria Math"/>
                    <w:sz w:val="22"/>
                  </w:rPr>
                </m:ctrlPr>
              </m:sSubPr>
              <m:e>
                <m:r>
                  <m:rPr>
                    <m:sty m:val="p"/>
                  </m:rPr>
                  <w:rPr>
                    <w:rFonts w:ascii="Cambria Math" w:eastAsiaTheme="minorEastAsia" w:hAnsi="Cambria Math"/>
                    <w:sz w:val="22"/>
                  </w:rPr>
                  <m:t>D</m:t>
                </m:r>
              </m:e>
              <m:sub>
                <m:r>
                  <m:rPr>
                    <m:sty m:val="p"/>
                  </m:rPr>
                  <w:rPr>
                    <w:rFonts w:ascii="Cambria Math" w:eastAsiaTheme="minorEastAsia" w:hAnsi="Cambria Math"/>
                    <w:sz w:val="22"/>
                  </w:rPr>
                  <m:t>n</m:t>
                </m:r>
              </m:sub>
            </m:sSub>
          </m:e>
        </m:d>
        <m:r>
          <m:rPr>
            <m:sty m:val="p"/>
          </m:rPr>
          <w:rPr>
            <w:rFonts w:ascii="Cambria Math" w:eastAsiaTheme="minorEastAsia" w:hAnsi="Cambria Math"/>
            <w:sz w:val="22"/>
          </w:rPr>
          <m:t>&lt;ε</m:t>
        </m:r>
      </m:oMath>
      <w:r w:rsidR="00DC1A75" w:rsidRPr="00DC1A75">
        <w:rPr>
          <w:rFonts w:eastAsiaTheme="minorEastAsia"/>
          <w:sz w:val="22"/>
        </w:rPr>
        <w:tab/>
      </w:r>
      <w:r w:rsidR="00DC1A75" w:rsidRPr="00DC1A75">
        <w:rPr>
          <w:rFonts w:eastAsiaTheme="minorEastAsia"/>
          <w:sz w:val="22"/>
        </w:rPr>
        <w:tab/>
      </w:r>
      <w:r w:rsidR="00DC1A75">
        <w:rPr>
          <w:rFonts w:eastAsiaTheme="minorEastAsia"/>
          <w:sz w:val="22"/>
        </w:rPr>
        <w:t xml:space="preserve">with </w:t>
      </w:r>
      <m:oMath>
        <m:r>
          <w:rPr>
            <w:rFonts w:ascii="Cambria Math" w:eastAsiaTheme="minorEastAsia" w:hAnsi="Cambria Math"/>
            <w:sz w:val="22"/>
          </w:rPr>
          <m:t>ε</m:t>
        </m:r>
      </m:oMath>
      <w:r w:rsidR="00DC1A75">
        <w:rPr>
          <w:rFonts w:eastAsiaTheme="minorEastAsia"/>
          <w:sz w:val="22"/>
        </w:rPr>
        <w:t xml:space="preserve"> a small value.</w:t>
      </w:r>
    </w:p>
    <w:p w14:paraId="40A8DAAC" w14:textId="77777777" w:rsidR="00671C46" w:rsidRDefault="00671C46" w:rsidP="00926275">
      <w:pPr>
        <w:pStyle w:val="BodyText"/>
        <w:rPr>
          <w:rFonts w:eastAsiaTheme="minorEastAsia"/>
        </w:rPr>
      </w:pPr>
    </w:p>
    <w:p w14:paraId="43FF5E9C" w14:textId="04982BEB" w:rsidR="00DC1A75" w:rsidRDefault="00DC1A75" w:rsidP="00926275">
      <w:pPr>
        <w:pStyle w:val="BodyText"/>
        <w:rPr>
          <w:rFonts w:eastAsiaTheme="minorEastAsia"/>
        </w:rPr>
      </w:pPr>
      <w:r>
        <w:rPr>
          <w:rFonts w:eastAsiaTheme="minorEastAsia"/>
        </w:rPr>
        <w:t xml:space="preserve">The derivative of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oMath>
      <w:r>
        <w:rPr>
          <w:rFonts w:eastAsiaTheme="minorEastAsia"/>
        </w:rPr>
        <w:t xml:space="preserve"> is</w:t>
      </w:r>
    </w:p>
    <w:p w14:paraId="5CD98A25" w14:textId="35C76B89" w:rsidR="00DC1A75" w:rsidRDefault="00DC1A75" w:rsidP="00DC1A75">
      <w:pPr>
        <w:pStyle w:val="Caption"/>
      </w:pPr>
      <w:bookmarkStart w:id="166" w:name="_Toc476205575"/>
      <w:r>
        <w:t xml:space="preserve">Equation </w:t>
      </w:r>
      <w:r>
        <w:fldChar w:fldCharType="begin"/>
      </w:r>
      <w:r>
        <w:instrText xml:space="preserve"> SEQ Equation \* ARABIC </w:instrText>
      </w:r>
      <w:r>
        <w:fldChar w:fldCharType="separate"/>
      </w:r>
      <w:r w:rsidR="00F94E18">
        <w:rPr>
          <w:noProof/>
        </w:rPr>
        <w:t>20</w:t>
      </w:r>
      <w:r>
        <w:fldChar w:fldCharType="end"/>
      </w:r>
      <w:r w:rsidR="006305C5">
        <w:t xml:space="preserve"> Derivative</w:t>
      </w:r>
      <w:bookmarkEnd w:id="166"/>
    </w:p>
    <w:p w14:paraId="39542013" w14:textId="1700DFD0" w:rsidR="00671C46" w:rsidRDefault="003507D0" w:rsidP="00926275">
      <w:pPr>
        <w:pStyle w:val="BodyText"/>
      </w:pPr>
      <m:oMathPara>
        <m:oMath>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D</m:t>
              </m:r>
            </m:e>
          </m:d>
          <m:r>
            <w:rPr>
              <w:rFonts w:ascii="Cambria Math" w:hAnsi="Cambria Math"/>
            </w:rPr>
            <m:t>=</m:t>
          </m:r>
          <m:d>
            <m:dPr>
              <m:ctrlPr>
                <w:rPr>
                  <w:rFonts w:ascii="Cambria Math" w:hAnsi="Cambria Math"/>
                  <w:i/>
                </w:rPr>
              </m:ctrlPr>
            </m:dPr>
            <m:e>
              <m:r>
                <w:rPr>
                  <w:rFonts w:ascii="Cambria Math" w:hAnsi="Cambria Math"/>
                </w:rPr>
                <m:t>2*D*E-</m:t>
              </m:r>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num>
                <m:den>
                  <m:r>
                    <w:rPr>
                      <w:rFonts w:ascii="Cambria Math" w:hAnsi="Cambria Math"/>
                    </w:rPr>
                    <m:t>V</m:t>
                  </m:r>
                </m:den>
              </m:f>
              <m:r>
                <w:rPr>
                  <w:rFonts w:ascii="Cambria Math" w:hAnsi="Cambria Math"/>
                </w:rPr>
                <m:t>*ln0.05</m:t>
              </m:r>
            </m:e>
          </m:d>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1E7665E8" w14:textId="249236BD" w:rsidR="00DB55CF" w:rsidRDefault="00E16A6C" w:rsidP="00E16A6C">
      <w:pPr>
        <w:pStyle w:val="Heading3"/>
      </w:pPr>
      <w:bookmarkStart w:id="167" w:name="_Toc476211541"/>
      <w:r>
        <w:t>Application to luminous range calculation</w:t>
      </w:r>
      <w:bookmarkEnd w:id="167"/>
    </w:p>
    <w:p w14:paraId="26C2D895" w14:textId="0C459BB8" w:rsidR="00E16A6C" w:rsidRDefault="00E16A6C" w:rsidP="00E16A6C">
      <w:pPr>
        <w:pStyle w:val="BodyText"/>
      </w:pPr>
      <w:r>
        <w:t xml:space="preserve">For range calculation </w:t>
      </w:r>
      <w:r w:rsidR="006257CF">
        <w:t>the input values should be restricted to specific intervals to ensure that the iteration works (converges).</w:t>
      </w:r>
    </w:p>
    <w:p w14:paraId="4B68BDC9" w14:textId="1D962394" w:rsidR="006257CF" w:rsidRDefault="006257CF" w:rsidP="00E16A6C">
      <w:pPr>
        <w:pStyle w:val="BodyText"/>
      </w:pPr>
      <w:r>
        <w:t>Practical limitations are:</w:t>
      </w:r>
    </w:p>
    <w:p w14:paraId="7FD4DF94" w14:textId="536E9492" w:rsidR="00E16A6C" w:rsidRDefault="006257CF" w:rsidP="00E16A6C">
      <w:pPr>
        <w:pStyle w:val="BodyText"/>
        <w:rPr>
          <w:rFonts w:eastAsiaTheme="minorEastAsia"/>
        </w:rPr>
      </w:pPr>
      <w:r>
        <w:t>Illuminance:</w:t>
      </w:r>
      <w:r>
        <w:tab/>
      </w:r>
      <w:r>
        <w:rPr>
          <w:rFonts w:eastAsiaTheme="minorEastAsia"/>
        </w:rPr>
        <w:tab/>
      </w:r>
      <m:oMath>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 xml:space="preserve"> lx≤E≤0.01 lx</m:t>
        </m:r>
      </m:oMath>
    </w:p>
    <w:p w14:paraId="4B41AB4A" w14:textId="544682A0" w:rsidR="006257CF" w:rsidRDefault="006257CF" w:rsidP="00E16A6C">
      <w:pPr>
        <w:pStyle w:val="BodyText"/>
        <w:rPr>
          <w:rFonts w:eastAsiaTheme="minorEastAsia"/>
        </w:rPr>
      </w:pPr>
      <w:r>
        <w:t>Visibility:</w:t>
      </w:r>
      <w:r>
        <w:tab/>
      </w:r>
      <w:r>
        <w:tab/>
      </w:r>
      <m:oMath>
        <m:r>
          <w:rPr>
            <w:rFonts w:ascii="Cambria Math" w:hAnsi="Cambria Math"/>
          </w:rPr>
          <m:t>370.4 m ≤E≤37040 m</m:t>
        </m:r>
      </m:oMath>
      <w:r>
        <w:rPr>
          <w:rFonts w:eastAsiaTheme="minorEastAsia"/>
        </w:rPr>
        <w:tab/>
        <w:t>(</w:t>
      </w:r>
      <m:oMath>
        <m:r>
          <w:rPr>
            <w:rFonts w:ascii="Cambria Math" w:eastAsiaTheme="minorEastAsia" w:hAnsi="Cambria Math"/>
          </w:rPr>
          <m:t>0.2 M</m:t>
        </m:r>
      </m:oMath>
      <w:r>
        <w:rPr>
          <w:rFonts w:eastAsiaTheme="minorEastAsia"/>
        </w:rPr>
        <w:t xml:space="preserve"> to </w:t>
      </w:r>
      <m:oMath>
        <m:r>
          <w:rPr>
            <w:rFonts w:ascii="Cambria Math" w:eastAsiaTheme="minorEastAsia" w:hAnsi="Cambria Math"/>
          </w:rPr>
          <m:t>20 M</m:t>
        </m:r>
      </m:oMath>
      <w:r>
        <w:rPr>
          <w:rFonts w:eastAsiaTheme="minorEastAsia"/>
        </w:rPr>
        <w:t>)</w:t>
      </w:r>
    </w:p>
    <w:p w14:paraId="71D82AFF" w14:textId="6A22C864" w:rsidR="006257CF" w:rsidRPr="006257CF" w:rsidRDefault="006257CF" w:rsidP="00E16A6C">
      <w:pPr>
        <w:pStyle w:val="BodyText"/>
        <w:rPr>
          <w:rFonts w:ascii="Cambria Math" w:hAnsi="Cambria Math"/>
          <w:oMath/>
        </w:rPr>
      </w:pPr>
      <w:r>
        <w:rPr>
          <w:rFonts w:eastAsiaTheme="minorEastAsia"/>
        </w:rPr>
        <w:t>Luminous intensity:</w:t>
      </w:r>
      <w:r>
        <w:rPr>
          <w:rFonts w:eastAsiaTheme="minorEastAsia"/>
        </w:rPr>
        <w:tab/>
      </w:r>
      <m:oMath>
        <m:r>
          <w:rPr>
            <w:rFonts w:ascii="Cambria Math" w:eastAsiaTheme="minorEastAsia" w:hAnsi="Cambria Math"/>
          </w:rPr>
          <m:t>0.1 cd≤I≤10 000 000 cd</m:t>
        </m:r>
      </m:oMath>
    </w:p>
    <w:p w14:paraId="3F303D24" w14:textId="74C33AA2" w:rsidR="00DB55CF" w:rsidRDefault="006257CF" w:rsidP="00926275">
      <w:pPr>
        <w:pStyle w:val="BodyText"/>
        <w:rPr>
          <w:rFonts w:eastAsiaTheme="minorEastAsia"/>
        </w:rPr>
      </w:pPr>
      <w:r>
        <w:t xml:space="preserve">For the initial guess </w:t>
      </w:r>
      <m:oMath>
        <m:sSub>
          <m:sSubPr>
            <m:ctrlPr>
              <w:rPr>
                <w:rFonts w:ascii="Cambria Math" w:hAnsi="Cambria Math"/>
                <w:i/>
              </w:rPr>
            </m:ctrlPr>
          </m:sSubPr>
          <m:e>
            <m:r>
              <w:rPr>
                <w:rFonts w:ascii="Cambria Math" w:hAnsi="Cambria Math"/>
              </w:rPr>
              <m:t>D</m:t>
            </m:r>
          </m:e>
          <m:sub>
            <m:r>
              <w:rPr>
                <w:rFonts w:ascii="Cambria Math" w:hAnsi="Cambria Math"/>
              </w:rPr>
              <m:t>0</m:t>
            </m:r>
          </m:sub>
        </m:sSub>
      </m:oMath>
      <w:r>
        <w:rPr>
          <w:rFonts w:eastAsiaTheme="minorEastAsia"/>
        </w:rPr>
        <w:t xml:space="preserve"> should be set to </w:t>
      </w:r>
      <m:oMath>
        <m:r>
          <w:rPr>
            <w:rFonts w:ascii="Cambria Math" w:eastAsiaTheme="minorEastAsia" w:hAnsi="Cambria Math"/>
          </w:rPr>
          <m:t>10 000 m</m:t>
        </m:r>
      </m:oMath>
      <w:r>
        <w:rPr>
          <w:rFonts w:eastAsiaTheme="minorEastAsia"/>
        </w:rPr>
        <w:t>.</w:t>
      </w:r>
    </w:p>
    <w:p w14:paraId="35EACC0B" w14:textId="224B6E1F" w:rsidR="006257CF" w:rsidRDefault="006257CF" w:rsidP="00926275">
      <w:pPr>
        <w:pStyle w:val="BodyText"/>
        <w:rPr>
          <w:rFonts w:eastAsiaTheme="minorEastAsia"/>
        </w:rPr>
      </w:pPr>
      <w:r>
        <w:rPr>
          <w:rFonts w:eastAsiaTheme="minorEastAsia"/>
        </w:rPr>
        <w:t xml:space="preserve">The accuracy may be chosen as: </w:t>
      </w:r>
      <m:oMath>
        <m:r>
          <w:rPr>
            <w:rFonts w:ascii="Cambria Math" w:eastAsiaTheme="minorEastAsia" w:hAnsi="Cambria Math"/>
          </w:rPr>
          <m:t>ε=0.1 m</m:t>
        </m:r>
      </m:oMath>
      <w:r>
        <w:rPr>
          <w:rFonts w:eastAsiaTheme="minorEastAsia"/>
        </w:rPr>
        <w:t>.</w:t>
      </w:r>
    </w:p>
    <w:p w14:paraId="694F4D0A" w14:textId="37A14489" w:rsidR="006257CF" w:rsidRDefault="006257CF" w:rsidP="00926275">
      <w:pPr>
        <w:pStyle w:val="BodyText"/>
        <w:rPr>
          <w:rFonts w:eastAsiaTheme="minorEastAsia"/>
        </w:rPr>
      </w:pPr>
      <w:r>
        <w:rPr>
          <w:rFonts w:eastAsiaTheme="minorEastAsia"/>
        </w:rPr>
        <w:t>Iteration:</w:t>
      </w:r>
    </w:p>
    <w:p w14:paraId="42CC6DE8" w14:textId="7E6C3BEE" w:rsidR="006257CF" w:rsidRPr="006257CF" w:rsidRDefault="001F3200" w:rsidP="001F3200">
      <w:pPr>
        <w:pStyle w:val="Bullet1"/>
      </w:pPr>
      <w:r>
        <w:t xml:space="preserve">Start with </w:t>
      </w:r>
      <w:r>
        <w:tab/>
      </w:r>
      <w:r>
        <w:rPr>
          <w:rFonts w:eastAsiaTheme="minorEastAsia"/>
        </w:rPr>
        <w:tab/>
      </w:r>
      <m:oMath>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 xml:space="preserve">=10 000 </m:t>
        </m:r>
        <m:r>
          <w:rPr>
            <w:rFonts w:ascii="Cambria Math" w:hAnsi="Cambria Math"/>
          </w:rPr>
          <m:t>m</m:t>
        </m:r>
      </m:oMath>
    </w:p>
    <w:p w14:paraId="45B6374A" w14:textId="13F9E384" w:rsidR="006257CF" w:rsidRDefault="001F3200" w:rsidP="001F3200">
      <w:pPr>
        <w:pStyle w:val="Bullet1"/>
      </w:pPr>
      <w:r>
        <w:t>Next value:</w:t>
      </w:r>
      <w:r>
        <w:tab/>
      </w:r>
      <m:oMath>
        <m:sSub>
          <m:sSubPr>
            <m:ctrlPr>
              <w:rPr>
                <w:rFonts w:ascii="Cambria Math" w:hAnsi="Cambria Math"/>
              </w:rPr>
            </m:ctrlPr>
          </m:sSubPr>
          <m:e>
            <m:r>
              <w:rPr>
                <w:rFonts w:ascii="Cambria Math" w:hAnsi="Cambria Math"/>
              </w:rPr>
              <m:t>D</m:t>
            </m:r>
          </m:e>
          <m:sub>
            <m:r>
              <w:rPr>
                <w:rFonts w:ascii="Cambria Math" w:hAnsi="Cambria Math"/>
              </w:rPr>
              <m:t>n</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n</m:t>
            </m:r>
          </m:sub>
        </m:sSub>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D</m:t>
                </m:r>
              </m:e>
              <m:sup>
                <m:r>
                  <m:rPr>
                    <m:sty m:val="p"/>
                  </m:rPr>
                  <w:rPr>
                    <w:rFonts w:ascii="Cambria Math" w:hAnsi="Cambria Math"/>
                  </w:rPr>
                  <m:t>2</m:t>
                </m:r>
              </m:sup>
            </m:sSup>
            <m:r>
              <m:rPr>
                <m:sty m:val="p"/>
              </m:rPr>
              <w:rPr>
                <w:rFonts w:ascii="Cambria Math" w:hAnsi="Cambria Math"/>
              </w:rPr>
              <m:t>*</m:t>
            </m:r>
            <m:r>
              <w:rPr>
                <w:rFonts w:ascii="Cambria Math" w:hAnsi="Cambria Math"/>
              </w:rPr>
              <m:t>E</m:t>
            </m:r>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r>
                      <w:rPr>
                        <w:rFonts w:ascii="Cambria Math" w:hAnsi="Cambria Math"/>
                      </w:rPr>
                      <m:t>D</m:t>
                    </m:r>
                  </m:num>
                  <m:den>
                    <m:r>
                      <w:rPr>
                        <w:rFonts w:ascii="Cambria Math" w:hAnsi="Cambria Math"/>
                      </w:rPr>
                      <m:t>V</m:t>
                    </m:r>
                  </m:den>
                </m:f>
              </m:sup>
            </m:sSup>
            <m:r>
              <m:rPr>
                <m:sty m:val="p"/>
              </m:rPr>
              <w:rPr>
                <w:rFonts w:ascii="Cambria Math" w:hAnsi="Cambria Math"/>
              </w:rPr>
              <m:t>-</m:t>
            </m:r>
            <m:r>
              <w:rPr>
                <w:rFonts w:ascii="Cambria Math" w:hAnsi="Cambria Math"/>
              </w:rPr>
              <m:t>I</m:t>
            </m:r>
          </m:num>
          <m:den>
            <m:d>
              <m:dPr>
                <m:ctrlPr>
                  <w:rPr>
                    <w:rFonts w:ascii="Cambria Math" w:hAnsi="Cambria Math"/>
                  </w:rPr>
                </m:ctrlPr>
              </m:dPr>
              <m:e>
                <m:r>
                  <m:rPr>
                    <m:sty m:val="p"/>
                  </m:rPr>
                  <w:rPr>
                    <w:rFonts w:ascii="Cambria Math" w:hAnsi="Cambria Math"/>
                  </w:rPr>
                  <m:t>2*</m:t>
                </m:r>
                <m:r>
                  <w:rPr>
                    <w:rFonts w:ascii="Cambria Math" w:hAnsi="Cambria Math"/>
                  </w:rPr>
                  <m:t>D</m:t>
                </m:r>
                <m:r>
                  <m:rPr>
                    <m:sty m:val="p"/>
                  </m:rPr>
                  <w:rPr>
                    <w:rFonts w:ascii="Cambria Math" w:hAnsi="Cambria Math"/>
                  </w:rPr>
                  <m:t>*</m:t>
                </m:r>
                <m:r>
                  <w:rPr>
                    <w:rFonts w:ascii="Cambria Math" w:hAnsi="Cambria Math"/>
                  </w:rPr>
                  <m:t>E</m:t>
                </m:r>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D</m:t>
                        </m:r>
                      </m:e>
                      <m:sup>
                        <m:r>
                          <m:rPr>
                            <m:sty m:val="p"/>
                          </m:rPr>
                          <w:rPr>
                            <w:rFonts w:ascii="Cambria Math" w:hAnsi="Cambria Math"/>
                          </w:rPr>
                          <m:t>2</m:t>
                        </m:r>
                      </m:sup>
                    </m:sSup>
                    <m:r>
                      <m:rPr>
                        <m:sty m:val="p"/>
                      </m:rPr>
                      <w:rPr>
                        <w:rFonts w:ascii="Cambria Math" w:hAnsi="Cambria Math"/>
                      </w:rPr>
                      <m:t>*</m:t>
                    </m:r>
                    <m:r>
                      <w:rPr>
                        <w:rFonts w:ascii="Cambria Math" w:hAnsi="Cambria Math"/>
                      </w:rPr>
                      <m:t>E</m:t>
                    </m:r>
                  </m:num>
                  <m:den>
                    <m:r>
                      <w:rPr>
                        <w:rFonts w:ascii="Cambria Math" w:hAnsi="Cambria Math"/>
                      </w:rPr>
                      <m:t>V</m:t>
                    </m:r>
                  </m:den>
                </m:f>
                <m:r>
                  <m:rPr>
                    <m:sty m:val="p"/>
                  </m:rPr>
                  <w:rPr>
                    <w:rFonts w:ascii="Cambria Math" w:hAnsi="Cambria Math"/>
                  </w:rPr>
                  <m:t>*</m:t>
                </m:r>
                <m:r>
                  <w:rPr>
                    <w:rFonts w:ascii="Cambria Math" w:hAnsi="Cambria Math"/>
                  </w:rPr>
                  <m:t>ln</m:t>
                </m:r>
                <m:r>
                  <m:rPr>
                    <m:sty m:val="p"/>
                  </m:rPr>
                  <w:rPr>
                    <w:rFonts w:ascii="Cambria Math" w:hAnsi="Cambria Math"/>
                  </w:rPr>
                  <m:t>0.05</m:t>
                </m:r>
              </m:e>
            </m:d>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r>
                      <w:rPr>
                        <w:rFonts w:ascii="Cambria Math" w:hAnsi="Cambria Math"/>
                      </w:rPr>
                      <m:t>D</m:t>
                    </m:r>
                  </m:num>
                  <m:den>
                    <m:r>
                      <w:rPr>
                        <w:rFonts w:ascii="Cambria Math" w:hAnsi="Cambria Math"/>
                      </w:rPr>
                      <m:t>V</m:t>
                    </m:r>
                  </m:den>
                </m:f>
              </m:sup>
            </m:sSup>
          </m:den>
        </m:f>
      </m:oMath>
      <w:r w:rsidR="006257CF">
        <w:t>-</w:t>
      </w:r>
    </w:p>
    <w:p w14:paraId="23055EBB" w14:textId="2588E53F" w:rsidR="004B7686" w:rsidRPr="000B6969" w:rsidRDefault="000B6969" w:rsidP="001F3200">
      <w:pPr>
        <w:pStyle w:val="Bullet1"/>
      </w:pPr>
      <w:r>
        <w:t>L</w:t>
      </w:r>
      <w:r w:rsidR="004B7686">
        <w:t>oop until:</w:t>
      </w:r>
      <w:r w:rsidR="001F3200">
        <w:tab/>
      </w:r>
      <w:r w:rsidR="001F3200">
        <w:rPr>
          <w:rFonts w:eastAsiaTheme="minorEastAsia"/>
        </w:rPr>
        <w:tab/>
      </w:r>
      <m:oMath>
        <m:d>
          <m:dPr>
            <m:begChr m:val="|"/>
            <m:endChr m:val="|"/>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n</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n</m:t>
                </m:r>
              </m:sub>
            </m:sSub>
          </m:e>
        </m:d>
        <m:r>
          <m:rPr>
            <m:sty m:val="p"/>
          </m:rPr>
          <w:rPr>
            <w:rFonts w:ascii="Cambria Math" w:hAnsi="Cambria Math"/>
          </w:rPr>
          <m:t xml:space="preserve">&lt;0.1 </m:t>
        </m:r>
        <m:r>
          <w:rPr>
            <w:rFonts w:ascii="Cambria Math" w:hAnsi="Cambria Math"/>
          </w:rPr>
          <m:t>m</m:t>
        </m:r>
      </m:oMath>
    </w:p>
    <w:p w14:paraId="0FCF60E8" w14:textId="2E194E53" w:rsidR="000B6969" w:rsidRDefault="000B6969" w:rsidP="001F3200">
      <w:pPr>
        <w:pStyle w:val="Bullet1"/>
      </w:pPr>
      <w:r>
        <w:t>Result :</w:t>
      </w:r>
      <w:r>
        <w:tab/>
      </w:r>
      <w:r>
        <w:tab/>
        <w:t xml:space="preserve">The last value of iteration process </w:t>
      </w:r>
      <m:oMath>
        <m:sSub>
          <m:sSubPr>
            <m:ctrlPr>
              <w:rPr>
                <w:rFonts w:ascii="Cambria Math" w:hAnsi="Cambria Math"/>
                <w:i/>
              </w:rPr>
            </m:ctrlPr>
          </m:sSubPr>
          <m:e>
            <m:r>
              <w:rPr>
                <w:rFonts w:ascii="Cambria Math" w:hAnsi="Cambria Math"/>
              </w:rPr>
              <m:t>D</m:t>
            </m:r>
          </m:e>
          <m:sub>
            <m:r>
              <w:rPr>
                <w:rFonts w:ascii="Cambria Math" w:hAnsi="Cambria Math"/>
              </w:rPr>
              <m:t>n</m:t>
            </m:r>
          </m:sub>
        </m:sSub>
      </m:oMath>
      <w:r>
        <w:t xml:space="preserve"> is the luminous range.</w:t>
      </w:r>
    </w:p>
    <w:p w14:paraId="0BA28489" w14:textId="77777777" w:rsidR="006257CF" w:rsidRPr="000B6969" w:rsidRDefault="006257CF" w:rsidP="00926275">
      <w:pPr>
        <w:pStyle w:val="BodyText"/>
        <w:rPr>
          <w:lang w:val="fr-FR"/>
        </w:rPr>
      </w:pPr>
    </w:p>
    <w:p w14:paraId="61521B02" w14:textId="028DDEB6" w:rsidR="001F3200" w:rsidRDefault="00D37422" w:rsidP="00D37422">
      <w:pPr>
        <w:pStyle w:val="Heading2"/>
      </w:pPr>
      <w:bookmarkStart w:id="168" w:name="_Toc476211542"/>
      <w:r>
        <w:t>Nominal Range</w:t>
      </w:r>
      <w:bookmarkEnd w:id="168"/>
    </w:p>
    <w:p w14:paraId="776895D6" w14:textId="77777777" w:rsidR="00D37422" w:rsidRDefault="00D37422" w:rsidP="00D37422">
      <w:pPr>
        <w:pStyle w:val="Heading2separationline"/>
      </w:pPr>
    </w:p>
    <w:p w14:paraId="02493CFD" w14:textId="57DEA7BB" w:rsidR="00D37422" w:rsidRDefault="00D37422" w:rsidP="00D37422">
      <w:pPr>
        <w:pStyle w:val="BodyText"/>
      </w:pPr>
      <w:r>
        <w:t>The nominal range is calculated with fixed values for visibility and illuminance.</w:t>
      </w:r>
    </w:p>
    <w:p w14:paraId="13D59378" w14:textId="3521F006" w:rsidR="00D37422" w:rsidRDefault="00D37422" w:rsidP="00D37422">
      <w:pPr>
        <w:pStyle w:val="BodyText"/>
      </w:pPr>
      <w:r>
        <w:t>Nominal range is defined for night and day time (</w:t>
      </w:r>
      <w:r w:rsidRPr="00D37422">
        <w:rPr>
          <w:highlight w:val="yellow"/>
        </w:rPr>
        <w:t>link to new recommendation required</w:t>
      </w:r>
      <w:r>
        <w:t>).</w:t>
      </w:r>
    </w:p>
    <w:p w14:paraId="72E12774" w14:textId="7F0CD563" w:rsidR="00D37422" w:rsidRPr="00D37422" w:rsidRDefault="00D37422" w:rsidP="00D37422">
      <w:pPr>
        <w:pStyle w:val="Bullet1"/>
      </w:pPr>
      <w:r>
        <w:lastRenderedPageBreak/>
        <w:t xml:space="preserve">Nominal range for night time </w:t>
      </w:r>
      <m:oMath>
        <m:sSub>
          <m:sSubPr>
            <m:ctrlPr>
              <w:rPr>
                <w:rFonts w:ascii="Cambria Math" w:hAnsi="Cambria Math"/>
                <w:i/>
              </w:rPr>
            </m:ctrlPr>
          </m:sSubPr>
          <m:e>
            <m:r>
              <w:rPr>
                <w:rFonts w:ascii="Cambria Math" w:hAnsi="Cambria Math"/>
              </w:rPr>
              <m:t>D</m:t>
            </m:r>
          </m:e>
          <m:sub>
            <m:r>
              <w:rPr>
                <w:rFonts w:ascii="Cambria Math" w:hAnsi="Cambria Math"/>
              </w:rPr>
              <m:t>N</m:t>
            </m:r>
          </m:sub>
        </m:sSub>
      </m:oMath>
      <w:r>
        <w:t>:</w:t>
      </w:r>
      <w:r>
        <w:br/>
        <w:t>Visibility</w:t>
      </w:r>
      <w:r>
        <w:tab/>
      </w:r>
      <w:r>
        <w:tab/>
      </w:r>
      <w:r>
        <w:tab/>
      </w:r>
      <m:oMath>
        <m:r>
          <w:rPr>
            <w:rFonts w:ascii="Cambria Math" w:hAnsi="Cambria Math"/>
          </w:rPr>
          <m:t>V=10 M=18520 m</m:t>
        </m:r>
      </m:oMath>
      <w:r>
        <w:rPr>
          <w:rFonts w:eastAsiaTheme="minorEastAsia"/>
        </w:rPr>
        <w:br/>
        <w:t>Illuminance</w:t>
      </w:r>
      <w:r>
        <w:rPr>
          <w:rFonts w:eastAsiaTheme="minorEastAsia"/>
        </w:rPr>
        <w:tab/>
      </w:r>
      <w:r>
        <w:rPr>
          <w:rFonts w:eastAsiaTheme="minorEastAsia"/>
        </w:rPr>
        <w:tab/>
      </w:r>
      <m:oMath>
        <m:r>
          <w:rPr>
            <w:rFonts w:ascii="Cambria Math" w:eastAsiaTheme="minorEastAsia" w:hAnsi="Cambria Math"/>
          </w:rPr>
          <m:t>E=2*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-7</m:t>
            </m:r>
          </m:sup>
        </m:sSup>
        <m:r>
          <w:rPr>
            <w:rFonts w:ascii="Cambria Math" w:eastAsiaTheme="minorEastAsia" w:hAnsi="Cambria Math"/>
          </w:rPr>
          <m:t>lx</m:t>
        </m:r>
      </m:oMath>
    </w:p>
    <w:p w14:paraId="3B551088" w14:textId="188F4804" w:rsidR="00D37422" w:rsidRDefault="00D37422" w:rsidP="00D37422">
      <w:pPr>
        <w:pStyle w:val="Bullet1"/>
      </w:pPr>
      <w:r>
        <w:t xml:space="preserve">Nominal range for day time </w:t>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 </m:t>
        </m:r>
      </m:oMath>
      <w:r>
        <w:rPr>
          <w:rFonts w:eastAsiaTheme="minorEastAsia"/>
        </w:rPr>
        <w:t>:</w:t>
      </w:r>
      <w:r>
        <w:rPr>
          <w:rFonts w:eastAsiaTheme="minorEastAsia"/>
        </w:rPr>
        <w:br/>
      </w:r>
      <w:r>
        <w:t>Visibility</w:t>
      </w:r>
      <w:r>
        <w:tab/>
      </w:r>
      <w:r>
        <w:tab/>
      </w:r>
      <w:r>
        <w:tab/>
      </w:r>
      <m:oMath>
        <m:r>
          <w:rPr>
            <w:rFonts w:ascii="Cambria Math" w:hAnsi="Cambria Math"/>
          </w:rPr>
          <m:t>V=10 M=18520 m</m:t>
        </m:r>
      </m:oMath>
      <w:r>
        <w:rPr>
          <w:rFonts w:eastAsiaTheme="minorEastAsia"/>
        </w:rPr>
        <w:br/>
        <w:t>Illuminance</w:t>
      </w:r>
      <w:r>
        <w:rPr>
          <w:rFonts w:eastAsiaTheme="minorEastAsia"/>
        </w:rPr>
        <w:tab/>
      </w:r>
      <w:r>
        <w:rPr>
          <w:rFonts w:eastAsiaTheme="minorEastAsia"/>
        </w:rPr>
        <w:tab/>
      </w:r>
      <m:oMath>
        <m:r>
          <w:rPr>
            <w:rFonts w:ascii="Cambria Math" w:eastAsiaTheme="minorEastAsia" w:hAnsi="Cambria Math"/>
          </w:rPr>
          <m:t>E=</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-3</m:t>
            </m:r>
          </m:sup>
        </m:sSup>
        <m:r>
          <w:rPr>
            <w:rFonts w:ascii="Cambria Math" w:eastAsiaTheme="minorEastAsia" w:hAnsi="Cambria Math"/>
          </w:rPr>
          <m:t>lx</m:t>
        </m:r>
      </m:oMath>
    </w:p>
    <w:p w14:paraId="7823D18E" w14:textId="0AD13D89" w:rsidR="00D37422" w:rsidRDefault="00D37422" w:rsidP="00D37422">
      <w:pPr>
        <w:pStyle w:val="BodyText"/>
      </w:pPr>
      <w:r>
        <w:t xml:space="preserve">The calculation is based on the effective intensity and takes into account a service condition factor of </w:t>
      </w:r>
      <m:oMath>
        <m:r>
          <w:rPr>
            <w:rFonts w:ascii="Cambria Math" w:hAnsi="Cambria Math"/>
          </w:rPr>
          <m:t>scf=0.75</m:t>
        </m:r>
      </m:oMath>
      <w:r>
        <w:rPr>
          <w:rFonts w:eastAsiaTheme="minorEastAsia"/>
        </w:rPr>
        <w:t>.</w:t>
      </w:r>
    </w:p>
    <w:p w14:paraId="0387109B" w14:textId="161C3249" w:rsidR="00D37422" w:rsidRDefault="00D37422" w:rsidP="00D37422">
      <w:pPr>
        <w:pStyle w:val="Heading2"/>
      </w:pPr>
      <w:bookmarkStart w:id="169" w:name="_Toc476211543"/>
      <w:r>
        <w:t>Parametric luminous range</w:t>
      </w:r>
      <w:bookmarkEnd w:id="169"/>
    </w:p>
    <w:p w14:paraId="5EA5B4F6" w14:textId="77777777" w:rsidR="00D37422" w:rsidRDefault="00D37422" w:rsidP="00D37422">
      <w:pPr>
        <w:pStyle w:val="Heading2separationline"/>
      </w:pPr>
    </w:p>
    <w:p w14:paraId="3F068084" w14:textId="196D4B12" w:rsidR="00780430" w:rsidRDefault="00D37422" w:rsidP="00D37422">
      <w:pPr>
        <w:pStyle w:val="BodyText"/>
        <w:rPr>
          <w:rFonts w:eastAsiaTheme="minorEastAsia"/>
        </w:rPr>
      </w:pPr>
      <w:r>
        <w:t>Any calculated luminous range</w:t>
      </w:r>
      <w:r w:rsidR="00780430">
        <w:t>,</w:t>
      </w:r>
      <w:r>
        <w:t xml:space="preserve"> which is not a nominal range</w:t>
      </w:r>
      <w:r w:rsidR="00780430">
        <w:t>,</w:t>
      </w:r>
      <w:r>
        <w:t xml:space="preserve"> should be named as a parametric range</w:t>
      </w:r>
      <w:r w:rsidR="008E007D">
        <w:t xml:space="preserve"> </w:t>
      </w:r>
      <m:oMath>
        <m:sSub>
          <m:sSubPr>
            <m:ctrlPr>
              <w:rPr>
                <w:rFonts w:ascii="Cambria Math" w:hAnsi="Cambria Math"/>
                <w:i/>
              </w:rPr>
            </m:ctrlPr>
          </m:sSubPr>
          <m:e>
            <m:r>
              <w:rPr>
                <w:rFonts w:ascii="Cambria Math" w:hAnsi="Cambria Math"/>
              </w:rPr>
              <m:t>D</m:t>
            </m:r>
          </m:e>
          <m:sub>
            <m:r>
              <w:rPr>
                <w:rFonts w:ascii="Cambria Math" w:hAnsi="Cambria Math"/>
              </w:rPr>
              <m:t>P</m:t>
            </m:r>
          </m:sub>
        </m:sSub>
      </m:oMath>
      <w:r>
        <w:t xml:space="preserve">. </w:t>
      </w:r>
      <w:r w:rsidR="00780430">
        <w:t xml:space="preserve">As this value depends on the values for visibility </w:t>
      </w:r>
      <m:oMath>
        <m:r>
          <w:rPr>
            <w:rFonts w:ascii="Cambria Math" w:hAnsi="Cambria Math"/>
          </w:rPr>
          <m:t>V</m:t>
        </m:r>
      </m:oMath>
      <w:r w:rsidR="00780430">
        <w:rPr>
          <w:rFonts w:eastAsiaTheme="minorEastAsia"/>
        </w:rPr>
        <w:t xml:space="preserve"> and illuminance </w:t>
      </w:r>
      <m:oMath>
        <m:r>
          <w:rPr>
            <w:rFonts w:ascii="Cambria Math" w:eastAsiaTheme="minorEastAsia" w:hAnsi="Cambria Math"/>
          </w:rPr>
          <m:t>E</m:t>
        </m:r>
      </m:oMath>
      <w:r w:rsidR="00780430">
        <w:rPr>
          <w:rFonts w:eastAsiaTheme="minorEastAsia"/>
        </w:rPr>
        <w:t xml:space="preserve"> chosen, it is necessary to name these values when publishing a parametric range.</w:t>
      </w:r>
    </w:p>
    <w:p w14:paraId="777D1CEB" w14:textId="0554A54D" w:rsidR="00780430" w:rsidRDefault="00780430" w:rsidP="00780430">
      <w:pPr>
        <w:pStyle w:val="Heading2"/>
      </w:pPr>
      <w:bookmarkStart w:id="170" w:name="_Toc476211544"/>
      <w:r>
        <w:t>Examples</w:t>
      </w:r>
      <w:bookmarkEnd w:id="170"/>
    </w:p>
    <w:p w14:paraId="54D63CB9" w14:textId="77777777" w:rsidR="00780430" w:rsidRDefault="00780430" w:rsidP="00780430">
      <w:pPr>
        <w:pStyle w:val="Heading2separationline"/>
      </w:pPr>
    </w:p>
    <w:p w14:paraId="39E46E7B" w14:textId="02F12CE9" w:rsidR="00780430" w:rsidRDefault="00780430" w:rsidP="00780430">
      <w:pPr>
        <w:pStyle w:val="BodyText"/>
        <w:rPr>
          <w:rFonts w:eastAsiaTheme="minorEastAsia"/>
        </w:rPr>
      </w:pPr>
      <w:r>
        <w:t xml:space="preserve">A light was measured with an effective intensity of </w:t>
      </w:r>
      <m:oMath>
        <m:sSub>
          <m:sSubPr>
            <m:ctrlPr>
              <w:rPr>
                <w:rFonts w:ascii="Cambria Math" w:hAnsi="Cambria Math"/>
                <w:i/>
              </w:rPr>
            </m:ctrlPr>
          </m:sSubPr>
          <m:e>
            <m:r>
              <w:rPr>
                <w:rFonts w:ascii="Cambria Math" w:hAnsi="Cambria Math"/>
              </w:rPr>
              <m:t>I</m:t>
            </m:r>
          </m:e>
          <m:sub>
            <m:r>
              <w:rPr>
                <w:rFonts w:ascii="Cambria Math" w:hAnsi="Cambria Math"/>
              </w:rPr>
              <m:t>lantern</m:t>
            </m:r>
          </m:sub>
        </m:sSub>
        <m:r>
          <w:rPr>
            <w:rFonts w:ascii="Cambria Math" w:hAnsi="Cambria Math"/>
          </w:rPr>
          <m:t>=15 000 cd</m:t>
        </m:r>
      </m:oMath>
      <w:r>
        <w:rPr>
          <w:rFonts w:eastAsiaTheme="minorEastAsia"/>
        </w:rPr>
        <w:t xml:space="preserve">. Applying the service condition factor </w:t>
      </w:r>
      <m:oMath>
        <m:r>
          <w:rPr>
            <w:rFonts w:ascii="Cambria Math" w:eastAsiaTheme="minorEastAsia" w:hAnsi="Cambria Math"/>
          </w:rPr>
          <m:t>scf=0.75</m:t>
        </m:r>
      </m:oMath>
      <w:r>
        <w:rPr>
          <w:rFonts w:eastAsiaTheme="minorEastAsia"/>
        </w:rPr>
        <w:t xml:space="preserve"> the in-situ-intensity will be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ins,lantern</m:t>
            </m:r>
          </m:sub>
        </m:sSub>
        <m:r>
          <w:rPr>
            <w:rFonts w:ascii="Cambria Math" w:eastAsiaTheme="minorEastAsia" w:hAnsi="Cambria Math"/>
          </w:rPr>
          <m:t>=0.75*15 000 cd=11250 cd</m:t>
        </m:r>
      </m:oMath>
      <w:r w:rsidR="00417508">
        <w:rPr>
          <w:rFonts w:eastAsiaTheme="minorEastAsia"/>
        </w:rPr>
        <w:t>.</w:t>
      </w:r>
    </w:p>
    <w:p w14:paraId="298EE1A3" w14:textId="77777777" w:rsidR="00417508" w:rsidRDefault="00417508" w:rsidP="00780430">
      <w:pPr>
        <w:pStyle w:val="BodyText"/>
        <w:rPr>
          <w:rFonts w:eastAsiaTheme="minorEastAsia"/>
        </w:rPr>
      </w:pPr>
      <w:r>
        <w:rPr>
          <w:rFonts w:eastAsiaTheme="minorEastAsia"/>
        </w:rPr>
        <w:t>Therefor the lantern has the following ranges:</w:t>
      </w:r>
    </w:p>
    <w:p w14:paraId="4252F0EB" w14:textId="3CF4F18C" w:rsidR="00417508" w:rsidRPr="008E007D" w:rsidRDefault="008E007D" w:rsidP="00417508">
      <w:pPr>
        <w:pStyle w:val="Bullet1"/>
      </w:pPr>
      <w:r>
        <w:t>Night time nominal range:</w:t>
      </w:r>
      <w:r>
        <w:tab/>
      </w:r>
      <w:r>
        <w:tab/>
      </w:r>
      <m:oMath>
        <m:sSub>
          <m:sSubPr>
            <m:ctrlPr>
              <w:rPr>
                <w:rFonts w:ascii="Cambria Math" w:hAnsi="Cambria Math"/>
                <w:i/>
              </w:rPr>
            </m:ctrlPr>
          </m:sSubPr>
          <m:e>
            <m:r>
              <w:rPr>
                <w:rFonts w:ascii="Cambria Math" w:hAnsi="Cambria Math"/>
              </w:rPr>
              <m:t>D</m:t>
            </m:r>
          </m:e>
          <m:sub>
            <m:r>
              <w:rPr>
                <w:rFonts w:ascii="Cambria Math" w:hAnsi="Cambria Math"/>
              </w:rPr>
              <m:t>N</m:t>
            </m:r>
          </m:sub>
        </m:sSub>
        <m:r>
          <w:rPr>
            <w:rFonts w:ascii="Cambria Math" w:hAnsi="Cambria Math"/>
          </w:rPr>
          <m:t>=14. 5 M(=26090 m)</m:t>
        </m:r>
      </m:oMath>
    </w:p>
    <w:p w14:paraId="47A394B0" w14:textId="23B68EBF" w:rsidR="008E007D" w:rsidRPr="008E007D" w:rsidRDefault="008E007D" w:rsidP="00417508">
      <w:pPr>
        <w:pStyle w:val="Bullet1"/>
      </w:pPr>
      <w:r>
        <w:t>Day time nomianl range :</w:t>
      </w:r>
      <w:r>
        <w:tab/>
      </w:r>
      <w:r>
        <w:tab/>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=1.5 M(=2697 m)</m:t>
        </m:r>
      </m:oMath>
    </w:p>
    <w:p w14:paraId="2D8EE8CA" w14:textId="40F0B34B" w:rsidR="008E007D" w:rsidRPr="00780430" w:rsidRDefault="008E007D" w:rsidP="00417508">
      <w:pPr>
        <w:pStyle w:val="Bullet1"/>
      </w:pPr>
      <w:r>
        <w:t xml:space="preserve">Parametric range for </w:t>
      </w:r>
      <m:oMath>
        <m:r>
          <w:rPr>
            <w:rFonts w:ascii="Cambria Math" w:hAnsi="Cambria Math"/>
          </w:rPr>
          <m:t>E=</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w:r>
        <w:rPr>
          <w:rFonts w:eastAsiaTheme="minorEastAsia"/>
        </w:rPr>
        <w:t xml:space="preserve"> and </w:t>
      </w:r>
      <w:r w:rsidR="00E2707A">
        <w:rPr>
          <w:rFonts w:eastAsiaTheme="minorEastAsia"/>
        </w:rPr>
        <w:t xml:space="preserve">a Visibility </w:t>
      </w:r>
      <m:oMath>
        <m:r>
          <w:rPr>
            <w:rFonts w:ascii="Cambria Math" w:eastAsiaTheme="minorEastAsia" w:hAnsi="Cambria Math"/>
          </w:rPr>
          <m:t>V=4 M (=7408 m) </m:t>
        </m:r>
      </m:oMath>
      <w:r w:rsidR="00E2707A">
        <w:rPr>
          <w:rFonts w:eastAsiaTheme="minorEastAsia"/>
        </w:rPr>
        <w:t>:</w:t>
      </w:r>
      <w:r w:rsidR="00E2707A">
        <w:rPr>
          <w:rFonts w:eastAsiaTheme="minorEastAsia"/>
        </w:rPr>
        <w:tab/>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=6 M(=11143 m)</m:t>
        </m:r>
      </m:oMath>
    </w:p>
    <w:p w14:paraId="05BA2D9B" w14:textId="77777777" w:rsidR="004C06FA" w:rsidRDefault="004C06FA">
      <w:pPr>
        <w:spacing w:after="200" w:line="276" w:lineRule="auto"/>
        <w:rPr>
          <w:b/>
          <w:i/>
          <w:caps/>
          <w:color w:val="407EC9"/>
          <w:sz w:val="28"/>
          <w:highlight w:val="lightGray"/>
          <w:u w:val="single" w:color="407EC9"/>
        </w:rPr>
      </w:pPr>
      <w:r>
        <w:rPr>
          <w:highlight w:val="lightGray"/>
          <w:u w:color="407EC9"/>
        </w:rPr>
        <w:br w:type="page"/>
      </w:r>
    </w:p>
    <w:p w14:paraId="6EE9F3C0" w14:textId="30F0174A" w:rsidR="005679A6" w:rsidRDefault="0035784F" w:rsidP="004C06FA">
      <w:pPr>
        <w:pStyle w:val="Annex"/>
      </w:pPr>
      <w:bookmarkStart w:id="171" w:name="_Ref450640615"/>
      <w:r w:rsidRPr="004C06FA">
        <w:lastRenderedPageBreak/>
        <w:t>Alternative</w:t>
      </w:r>
      <w:r>
        <w:t xml:space="preserve"> Presentations of Allard’s Law</w:t>
      </w:r>
      <w:bookmarkEnd w:id="171"/>
    </w:p>
    <w:p w14:paraId="0D875683" w14:textId="77777777" w:rsidR="0035784F" w:rsidRDefault="0035784F" w:rsidP="0035784F">
      <w:pPr>
        <w:pStyle w:val="BodyText"/>
        <w:rPr>
          <w:color w:val="000000" w:themeColor="text1"/>
        </w:rPr>
      </w:pPr>
      <w:r>
        <w:rPr>
          <w:color w:val="000000" w:themeColor="text1"/>
        </w:rPr>
        <w:t xml:space="preserve">All calculations are based on Allard’s law. It calculates the </w:t>
      </w:r>
      <w:r w:rsidRPr="00563C4B">
        <w:rPr>
          <w:color w:val="000000" w:themeColor="text1"/>
        </w:rPr>
        <w:t xml:space="preserve">illuminance of a signal light at the observer’s eye </w:t>
      </w:r>
      <w:r>
        <w:rPr>
          <w:color w:val="000000" w:themeColor="text1"/>
        </w:rPr>
        <w:t>depending on the meteorological visibility and the distance between the light and the observer.</w:t>
      </w:r>
    </w:p>
    <w:p w14:paraId="1C0E87FB" w14:textId="77777777" w:rsidR="0035784F" w:rsidRDefault="0035784F" w:rsidP="0035784F">
      <w:pPr>
        <w:pStyle w:val="BodyText"/>
        <w:rPr>
          <w:color w:val="000000" w:themeColor="text1"/>
        </w:rPr>
      </w:pPr>
      <w:r>
        <w:rPr>
          <w:color w:val="000000" w:themeColor="text1"/>
        </w:rPr>
        <w:t>However very different presentations of this law are published. To avoid errors these different presentations are shown in the following sections.</w:t>
      </w:r>
    </w:p>
    <w:p w14:paraId="748357FC" w14:textId="77777777" w:rsidR="0035784F" w:rsidRDefault="0035784F" w:rsidP="0035784F">
      <w:pPr>
        <w:pStyle w:val="BodyText"/>
        <w:rPr>
          <w:color w:val="000000" w:themeColor="text1"/>
        </w:rPr>
      </w:pPr>
      <w:r>
        <w:rPr>
          <w:color w:val="000000" w:themeColor="text1"/>
        </w:rPr>
        <w:t>The preferred version nowadays should use SI-units (International System of Units).</w:t>
      </w:r>
    </w:p>
    <w:p w14:paraId="6DD35A67" w14:textId="77777777" w:rsidR="0035784F" w:rsidRPr="004544F4" w:rsidRDefault="0035784F" w:rsidP="004544F4">
      <w:pPr>
        <w:pStyle w:val="Annex"/>
        <w:numPr>
          <w:ilvl w:val="1"/>
          <w:numId w:val="3"/>
        </w:numPr>
      </w:pPr>
      <w:r w:rsidRPr="004544F4">
        <w:t>Physical presentation</w:t>
      </w:r>
    </w:p>
    <w:p w14:paraId="604004FF" w14:textId="77777777" w:rsidR="0035784F" w:rsidRPr="00563C4B" w:rsidRDefault="0035784F" w:rsidP="0035784F">
      <w:pPr>
        <w:pStyle w:val="BodyText"/>
        <w:rPr>
          <w:color w:val="000000" w:themeColor="text1"/>
        </w:rPr>
      </w:pPr>
      <w:r w:rsidRPr="00563C4B">
        <w:rPr>
          <w:color w:val="000000" w:themeColor="text1"/>
        </w:rPr>
        <w:t>A physical presentation of All</w:t>
      </w:r>
      <w:r>
        <w:rPr>
          <w:color w:val="000000" w:themeColor="text1"/>
        </w:rPr>
        <w:t>a</w:t>
      </w:r>
      <w:r w:rsidRPr="00563C4B">
        <w:rPr>
          <w:color w:val="000000" w:themeColor="text1"/>
        </w:rPr>
        <w:t>rd’s law is given in</w:t>
      </w:r>
      <w:r>
        <w:rPr>
          <w:color w:val="000000" w:themeColor="text1"/>
        </w:rPr>
        <w:t xml:space="preserve">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F94E18">
        <w:t xml:space="preserve">Equation </w:t>
      </w:r>
      <w:r w:rsidR="00F94E18">
        <w:rPr>
          <w:noProof/>
        </w:rPr>
        <w:t>21</w:t>
      </w:r>
      <w:r>
        <w:rPr>
          <w:color w:val="000000" w:themeColor="text1"/>
        </w:rPr>
        <w:fldChar w:fldCharType="end"/>
      </w:r>
      <w:r w:rsidRPr="00563C4B">
        <w:rPr>
          <w:color w:val="000000" w:themeColor="text1"/>
        </w:rPr>
        <w:t>.</w:t>
      </w:r>
    </w:p>
    <w:p w14:paraId="130C93EA" w14:textId="77777777" w:rsidR="0035784F" w:rsidRPr="00563C4B" w:rsidRDefault="0035784F" w:rsidP="0035784F">
      <w:pPr>
        <w:pStyle w:val="BodyText"/>
      </w:pPr>
      <m:oMath>
        <m:r>
          <w:rPr>
            <w:rFonts w:ascii="Cambria Math" w:hAnsi="Cambria Math"/>
          </w:rPr>
          <m:t>E</m:t>
        </m:r>
        <m:d>
          <m:dPr>
            <m:ctrlPr>
              <w:rPr>
                <w:rFonts w:ascii="Cambria Math" w:hAnsi="Cambria Math" w:cs="Calibri"/>
              </w:rPr>
            </m:ctrlPr>
          </m:dPr>
          <m:e>
            <m:r>
              <w:rPr>
                <w:rFonts w:ascii="Cambria Math" w:hAnsi="Cambria Math"/>
              </w:rPr>
              <m:t>d</m:t>
            </m:r>
          </m:e>
        </m:d>
        <m:r>
          <m:rPr>
            <m:sty m:val="p"/>
          </m:rPr>
          <w:rPr>
            <w:rFonts w:ascii="Cambria Math" w:hAnsi="Cambria Math"/>
          </w:rPr>
          <m:t>=</m:t>
        </m:r>
        <m:r>
          <w:rPr>
            <w:rFonts w:ascii="Cambria Math" w:hAnsi="Cambria Math"/>
          </w:rPr>
          <m:t>I</m:t>
        </m:r>
        <m:r>
          <m:rPr>
            <m:sty m:val="p"/>
          </m:rPr>
          <w:rPr>
            <w:rFonts w:ascii="Cambria Math" w:hAnsi="Cambria Math"/>
          </w:rPr>
          <m:t>*</m:t>
        </m:r>
        <m:f>
          <m:fPr>
            <m:ctrlPr>
              <w:rPr>
                <w:rFonts w:ascii="Cambria Math" w:hAnsi="Cambria Math" w:cs="Calibri"/>
              </w:rPr>
            </m:ctrlPr>
          </m:fPr>
          <m:num>
            <m:sSup>
              <m:sSupPr>
                <m:ctrlPr>
                  <w:rPr>
                    <w:rFonts w:ascii="Cambria Math" w:hAnsi="Cambria Math" w:cs="Calibri"/>
                  </w:rPr>
                </m:ctrlPr>
              </m:sSupPr>
              <m:e>
                <m:r>
                  <w:rPr>
                    <w:rFonts w:ascii="Cambria Math" w:hAnsi="Cambria Math"/>
                  </w:rPr>
                  <m:t>e</m:t>
                </m:r>
              </m:e>
              <m:sup>
                <m:r>
                  <m:rPr>
                    <m:sty m:val="p"/>
                  </m:rPr>
                  <w:rPr>
                    <w:rFonts w:ascii="Cambria Math" w:hAnsi="Cambria Math"/>
                  </w:rPr>
                  <m:t>-</m:t>
                </m:r>
                <m:r>
                  <w:rPr>
                    <w:rFonts w:ascii="Cambria Math" w:hAnsi="Cambria Math"/>
                  </w:rPr>
                  <m:t>z</m:t>
                </m:r>
                <m:r>
                  <m:rPr>
                    <m:sty m:val="p"/>
                  </m:rPr>
                  <w:rPr>
                    <w:rFonts w:ascii="Cambria Math" w:hAnsi="Cambria Math"/>
                  </w:rPr>
                  <m:t>*</m:t>
                </m:r>
                <m:r>
                  <w:rPr>
                    <w:rFonts w:ascii="Cambria Math" w:hAnsi="Cambria Math"/>
                  </w:rPr>
                  <m:t>d</m:t>
                </m:r>
              </m:sup>
            </m:sSup>
          </m:num>
          <m:den>
            <m:sSup>
              <m:sSupPr>
                <m:ctrlPr>
                  <w:rPr>
                    <w:rFonts w:ascii="Cambria Math" w:hAnsi="Cambria Math" w:cs="Calibri"/>
                  </w:rPr>
                </m:ctrlPr>
              </m:sSupPr>
              <m:e>
                <m:r>
                  <w:rPr>
                    <w:rFonts w:ascii="Cambria Math" w:hAnsi="Cambria Math"/>
                  </w:rPr>
                  <m:t>d</m:t>
                </m:r>
              </m:e>
              <m:sup>
                <m:r>
                  <m:rPr>
                    <m:sty m:val="p"/>
                  </m:rPr>
                  <w:rPr>
                    <w:rFonts w:ascii="Cambria Math" w:hAnsi="Cambria Math"/>
                  </w:rPr>
                  <m:t>2</m:t>
                </m:r>
              </m:sup>
            </m:sSup>
          </m:den>
        </m:f>
      </m:oMath>
      <w:r w:rsidRPr="00563C4B">
        <w:tab/>
      </w:r>
    </w:p>
    <w:p w14:paraId="64933359" w14:textId="77777777" w:rsidR="0035784F" w:rsidRDefault="0035784F" w:rsidP="0035784F">
      <w:pPr>
        <w:pStyle w:val="Caption"/>
      </w:pPr>
      <w:bookmarkStart w:id="172" w:name="_Ref449603939"/>
      <w:bookmarkStart w:id="173" w:name="_Toc476205576"/>
      <w:r>
        <w:t xml:space="preserve">Equation </w:t>
      </w:r>
      <w:r>
        <w:fldChar w:fldCharType="begin"/>
      </w:r>
      <w:r>
        <w:instrText xml:space="preserve"> SEQ Equation \* ARABIC </w:instrText>
      </w:r>
      <w:r>
        <w:fldChar w:fldCharType="separate"/>
      </w:r>
      <w:r w:rsidR="00F94E18">
        <w:rPr>
          <w:noProof/>
        </w:rPr>
        <w:t>21</w:t>
      </w:r>
      <w:r>
        <w:fldChar w:fldCharType="end"/>
      </w:r>
      <w:bookmarkEnd w:id="172"/>
      <w:r>
        <w:t xml:space="preserve"> Allard’s Law, physical presentation</w:t>
      </w:r>
      <w:bookmarkEnd w:id="173"/>
    </w:p>
    <w:p w14:paraId="7E25D823" w14:textId="77777777" w:rsidR="0035784F" w:rsidRDefault="0035784F" w:rsidP="0035784F">
      <w:pPr>
        <w:pStyle w:val="BodyText"/>
      </w:pPr>
      <w:r>
        <w:t>Where:</w:t>
      </w:r>
    </w:p>
    <w:p w14:paraId="0CE1ABC2" w14:textId="77777777" w:rsidR="0035784F" w:rsidRDefault="0035784F" w:rsidP="0035784F">
      <w:pPr>
        <w:pStyle w:val="BodyText"/>
        <w:ind w:firstLine="708"/>
      </w:pPr>
      <w:r w:rsidRPr="00563C4B">
        <w:rPr>
          <w:rFonts w:ascii="Cambria Math" w:hAnsi="Cambria Math"/>
          <w:i/>
        </w:rPr>
        <w:t>E(d)</w:t>
      </w:r>
      <w:r>
        <w:tab/>
        <w:t>Illuminance at the eye of the observer</w:t>
      </w:r>
    </w:p>
    <w:p w14:paraId="4886DA76" w14:textId="77777777" w:rsidR="0035784F" w:rsidRDefault="0035784F" w:rsidP="0035784F">
      <w:pPr>
        <w:pStyle w:val="BodyText"/>
        <w:ind w:firstLine="708"/>
      </w:pPr>
      <w:r w:rsidRPr="00563C4B">
        <w:rPr>
          <w:rFonts w:ascii="Cambria Math" w:hAnsi="Cambria Math"/>
          <w:i/>
        </w:rPr>
        <w:t>I</w:t>
      </w:r>
      <w:r>
        <w:tab/>
        <w:t>Luminous intensity of the light</w:t>
      </w:r>
    </w:p>
    <w:p w14:paraId="7877C86A" w14:textId="77777777" w:rsidR="0035784F" w:rsidRDefault="0035784F" w:rsidP="0035784F">
      <w:pPr>
        <w:pStyle w:val="BodyText"/>
        <w:ind w:firstLine="708"/>
      </w:pPr>
      <w:r w:rsidRPr="00563C4B">
        <w:rPr>
          <w:rFonts w:ascii="Cambria Math" w:hAnsi="Cambria Math"/>
          <w:i/>
        </w:rPr>
        <w:t>z</w:t>
      </w:r>
      <w:r>
        <w:tab/>
        <w:t>exponential factor describing atmospheric absorption and scattering (extiction)</w:t>
      </w:r>
    </w:p>
    <w:p w14:paraId="26508BC3" w14:textId="77777777" w:rsidR="0035784F" w:rsidRPr="00563C4B" w:rsidRDefault="0035784F" w:rsidP="0035784F">
      <w:pPr>
        <w:pStyle w:val="BodyText"/>
        <w:ind w:firstLine="708"/>
      </w:pPr>
      <w:r w:rsidRPr="00563C4B">
        <w:rPr>
          <w:rFonts w:ascii="Cambria Math" w:hAnsi="Cambria Math"/>
          <w:i/>
        </w:rPr>
        <w:t>d</w:t>
      </w:r>
      <w:r>
        <w:tab/>
        <w:t>distance between light and observer</w:t>
      </w:r>
    </w:p>
    <w:p w14:paraId="7B0E780D" w14:textId="77777777" w:rsidR="0035784F" w:rsidRDefault="0035784F" w:rsidP="0035784F">
      <w:pPr>
        <w:pStyle w:val="BodyText"/>
      </w:pPr>
      <w:r w:rsidRPr="000C0BDE">
        <w:t>In practice, there are alternative ways of characterizing the prevailing atmosphere as follows.</w:t>
      </w:r>
    </w:p>
    <w:p w14:paraId="77ED48FF" w14:textId="77777777" w:rsidR="004544F4" w:rsidRDefault="004544F4" w:rsidP="0035784F">
      <w:pPr>
        <w:pStyle w:val="BodyText"/>
      </w:pPr>
    </w:p>
    <w:p w14:paraId="7A92EDE2" w14:textId="3ECCA5C2" w:rsidR="0035784F" w:rsidRDefault="0035784F" w:rsidP="0035784F">
      <w:pPr>
        <w:pStyle w:val="Annex"/>
        <w:numPr>
          <w:ilvl w:val="1"/>
          <w:numId w:val="3"/>
        </w:numPr>
      </w:pPr>
      <w:r>
        <w:t>Allard’s lay using atmospheric transmissivity T</w:t>
      </w:r>
    </w:p>
    <w:p w14:paraId="71BCDEBA" w14:textId="77777777" w:rsidR="0035784F" w:rsidRDefault="0035784F" w:rsidP="0035784F">
      <w:pPr>
        <w:pStyle w:val="BodyText"/>
      </w:pPr>
      <w:r>
        <w:t>Atmospheric transmissivity (T) is defined as the ratio of the luminous flux transmitted by the atmosphere over a unit distance to the luminous flux which would be transmitted along the same path in a vacuum.</w:t>
      </w:r>
    </w:p>
    <w:p w14:paraId="75B96780" w14:textId="77777777" w:rsidR="0035784F" w:rsidRDefault="0035784F" w:rsidP="0035784F">
      <w:pPr>
        <w:pStyle w:val="BodyText"/>
        <w:rPr>
          <w:color w:val="7030A0"/>
        </w:rPr>
      </w:pPr>
      <m:oMath>
        <m:r>
          <w:rPr>
            <w:rFonts w:ascii="Cambria Math" w:hAnsi="Cambria Math"/>
            <w:color w:val="000000" w:themeColor="text1"/>
            <w:sz w:val="24"/>
            <w:szCs w:val="24"/>
          </w:rPr>
          <m:t>T=</m:t>
        </m:r>
        <m:f>
          <m:fPr>
            <m:ctrlPr>
              <w:rPr>
                <w:rFonts w:ascii="Cambria Math" w:hAnsi="Cambria Math"/>
                <w:i/>
                <w:color w:val="000000" w:themeColor="text1"/>
                <w:sz w:val="24"/>
                <w:szCs w:val="24"/>
              </w:rPr>
            </m:ctrlPr>
          </m:fPr>
          <m:num>
            <m:r>
              <m:rPr>
                <m:sty m:val="p"/>
              </m:rPr>
              <w:rPr>
                <w:rFonts w:ascii="Cambria Math" w:hAnsi="Cambria Math"/>
                <w:color w:val="000000" w:themeColor="text1"/>
                <w:sz w:val="24"/>
                <w:szCs w:val="24"/>
              </w:rPr>
              <m:t>Φ</m:t>
            </m:r>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e>
            </m:d>
          </m:num>
          <m:den>
            <m:sSub>
              <m:sSubPr>
                <m:ctrlPr>
                  <w:rPr>
                    <w:rFonts w:ascii="Cambria Math" w:hAnsi="Cambria Math"/>
                    <w:i/>
                    <w:color w:val="000000" w:themeColor="text1"/>
                    <w:sz w:val="24"/>
                    <w:szCs w:val="24"/>
                  </w:rPr>
                </m:ctrlPr>
              </m:sSubPr>
              <m:e>
                <m:r>
                  <m:rPr>
                    <m:sty m:val="p"/>
                  </m:rPr>
                  <w:rPr>
                    <w:rFonts w:ascii="Cambria Math" w:hAnsi="Cambria Math"/>
                    <w:color w:val="000000" w:themeColor="text1"/>
                    <w:sz w:val="24"/>
                    <w:szCs w:val="24"/>
                  </w:rPr>
                  <m:t>Φ</m:t>
                </m:r>
              </m:e>
              <m:sub>
                <m:r>
                  <w:rPr>
                    <w:rFonts w:ascii="Cambria Math" w:hAnsi="Cambria Math"/>
                    <w:color w:val="000000" w:themeColor="text1"/>
                    <w:sz w:val="24"/>
                    <w:szCs w:val="24"/>
                  </w:rPr>
                  <m:t>vacuum</m:t>
                </m:r>
              </m:sub>
            </m:sSub>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e>
            </m:d>
          </m:den>
        </m:f>
      </m:oMath>
      <w:r w:rsidRPr="000C0BDE">
        <w:rPr>
          <w:color w:val="000000" w:themeColor="text1"/>
        </w:rPr>
        <w:tab/>
      </w:r>
    </w:p>
    <w:p w14:paraId="64C482EC" w14:textId="77777777" w:rsidR="0035784F" w:rsidRDefault="0035784F" w:rsidP="0035784F">
      <w:pPr>
        <w:pStyle w:val="Caption"/>
      </w:pPr>
      <w:bookmarkStart w:id="174" w:name="_Ref449605780"/>
      <w:bookmarkStart w:id="175" w:name="_Toc476205577"/>
      <w:r>
        <w:t xml:space="preserve">Equation </w:t>
      </w:r>
      <w:r>
        <w:fldChar w:fldCharType="begin"/>
      </w:r>
      <w:r>
        <w:instrText xml:space="preserve"> SEQ Equation \* ARABIC </w:instrText>
      </w:r>
      <w:r>
        <w:fldChar w:fldCharType="separate"/>
      </w:r>
      <w:r w:rsidR="00F94E18">
        <w:rPr>
          <w:noProof/>
        </w:rPr>
        <w:t>22</w:t>
      </w:r>
      <w:r>
        <w:fldChar w:fldCharType="end"/>
      </w:r>
      <w:bookmarkEnd w:id="174"/>
      <w:r>
        <w:t xml:space="preserve"> Transmissivity (luminous flux)</w:t>
      </w:r>
      <w:bookmarkEnd w:id="175"/>
    </w:p>
    <w:p w14:paraId="61DF8773" w14:textId="77777777" w:rsidR="0035784F" w:rsidRDefault="0035784F" w:rsidP="0035784F">
      <w:pPr>
        <w:pStyle w:val="BodyText"/>
      </w:pPr>
      <w:r>
        <w:t>Where:</w:t>
      </w:r>
    </w:p>
    <w:p w14:paraId="575C404F" w14:textId="77777777" w:rsidR="0035784F" w:rsidRDefault="0035784F" w:rsidP="0035784F">
      <w:pPr>
        <w:pStyle w:val="BodyText"/>
        <w:ind w:firstLine="708"/>
      </w:pPr>
      <w:r>
        <w:t>T</w:t>
      </w:r>
      <w:r>
        <w:tab/>
      </w:r>
      <w:r>
        <w:tab/>
        <w:t>atmospheric transmissivity (dimensionless)</w:t>
      </w:r>
    </w:p>
    <w:p w14:paraId="091C085E" w14:textId="77777777" w:rsidR="0035784F" w:rsidRDefault="0035784F" w:rsidP="0035784F">
      <w:pPr>
        <w:pStyle w:val="BodyText"/>
        <w:ind w:firstLine="708"/>
      </w:pPr>
      <m:oMath>
        <m:r>
          <m:rPr>
            <m:sty m:val="p"/>
          </m:rPr>
          <w:rPr>
            <w:rFonts w:ascii="Cambria Math" w:hAnsi="Cambria Math"/>
          </w:rPr>
          <m:t>Φ</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ab/>
      </w:r>
      <w:r>
        <w:rPr>
          <w:rFonts w:eastAsiaTheme="minorEastAsia"/>
        </w:rPr>
        <w:tab/>
        <w:t>l</w:t>
      </w:r>
      <w:r>
        <w:t>uminous flux at the unit distance after passing through the atmosphere</w:t>
      </w:r>
    </w:p>
    <w:p w14:paraId="1379C6AF" w14:textId="77777777" w:rsidR="0035784F" w:rsidRDefault="003507D0" w:rsidP="0035784F">
      <w:pPr>
        <w:pStyle w:val="BodyText"/>
        <w:ind w:firstLine="708"/>
      </w:pPr>
      <m:oMath>
        <m:sSub>
          <m:sSubPr>
            <m:ctrlPr>
              <w:rPr>
                <w:rFonts w:ascii="Cambria Math" w:hAnsi="Cambria Math"/>
              </w:rPr>
            </m:ctrlPr>
          </m:sSubPr>
          <m:e>
            <m:r>
              <m:rPr>
                <m:sty m:val="p"/>
              </m:rPr>
              <w:rPr>
                <w:rFonts w:ascii="Cambria Math" w:hAnsi="Cambria Math"/>
              </w:rPr>
              <m:t>Φ</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0035784F">
        <w:rPr>
          <w:rFonts w:eastAsiaTheme="minorEastAsia"/>
        </w:rPr>
        <w:tab/>
      </w:r>
      <w:r w:rsidR="0035784F">
        <w:t>theoretical luminous flux at the unit distance after passing through a vacuum</w:t>
      </w:r>
    </w:p>
    <w:p w14:paraId="41C7D475" w14:textId="77777777" w:rsidR="0035784F" w:rsidRDefault="003507D0" w:rsidP="0035784F">
      <w:pPr>
        <w:pStyle w:val="BodyText"/>
        <w:ind w:firstLine="708"/>
      </w:pPr>
      <m:oMath>
        <m:sSub>
          <m:sSubPr>
            <m:ctrlPr>
              <w:rPr>
                <w:rFonts w:ascii="Cambria Math" w:hAnsi="Cambria Math"/>
                <w:i/>
              </w:rPr>
            </m:ctrlPr>
          </m:sSubPr>
          <m:e>
            <m:r>
              <w:rPr>
                <w:rFonts w:ascii="Cambria Math" w:hAnsi="Cambria Math"/>
              </w:rPr>
              <m:t>d</m:t>
            </m:r>
          </m:e>
          <m:sub>
            <m:r>
              <w:rPr>
                <w:rFonts w:ascii="Cambria Math" w:hAnsi="Cambria Math"/>
              </w:rPr>
              <m:t>U</m:t>
            </m:r>
          </m:sub>
        </m:sSub>
      </m:oMath>
      <w:r w:rsidR="0035784F">
        <w:tab/>
      </w:r>
      <w:r w:rsidR="0035784F">
        <w:tab/>
        <w:t>unit distance</w:t>
      </w:r>
    </w:p>
    <w:p w14:paraId="2A2E5EC7" w14:textId="2E46F6C8" w:rsidR="0035784F" w:rsidRDefault="0035784F" w:rsidP="0035784F">
      <w:pPr>
        <w:pStyle w:val="BodyText"/>
      </w:pPr>
      <w:r w:rsidRPr="00C75FDB">
        <w:t xml:space="preserve">Because the ratio of the luminous fluxes in </w:t>
      </w:r>
      <w:r>
        <w:fldChar w:fldCharType="begin"/>
      </w:r>
      <w:r>
        <w:instrText xml:space="preserve"> REF _Ref449605780 \h </w:instrText>
      </w:r>
      <w:r>
        <w:fldChar w:fldCharType="separate"/>
      </w:r>
      <w:r w:rsidR="00F94E18">
        <w:t xml:space="preserve">Equation </w:t>
      </w:r>
      <w:r w:rsidR="00F94E18">
        <w:rPr>
          <w:noProof/>
        </w:rPr>
        <w:t>22</w:t>
      </w:r>
      <w:r>
        <w:fldChar w:fldCharType="end"/>
      </w:r>
      <w:r>
        <w:t xml:space="preserve"> </w:t>
      </w:r>
      <w:r w:rsidRPr="00C75FDB">
        <w:t xml:space="preserve">is the same as the ratio of the corresponding illuminance values, </w:t>
      </w:r>
      <w:r>
        <w:fldChar w:fldCharType="begin"/>
      </w:r>
      <w:r>
        <w:instrText xml:space="preserve"> REF _Ref449605780 \h </w:instrText>
      </w:r>
      <w:r>
        <w:fldChar w:fldCharType="separate"/>
      </w:r>
      <w:r w:rsidR="00F94E18">
        <w:t xml:space="preserve">Equation </w:t>
      </w:r>
      <w:r w:rsidR="00F94E18">
        <w:rPr>
          <w:noProof/>
        </w:rPr>
        <w:t>22</w:t>
      </w:r>
      <w:r>
        <w:fldChar w:fldCharType="end"/>
      </w:r>
      <w:r w:rsidRPr="00C75FDB">
        <w:t xml:space="preserve"> can be rewritten as</w:t>
      </w:r>
    </w:p>
    <w:p w14:paraId="4FF6BCB4" w14:textId="77777777" w:rsidR="0035784F" w:rsidRPr="00436236" w:rsidRDefault="0035784F" w:rsidP="0035784F">
      <w:pPr>
        <w:pStyle w:val="BodyText"/>
        <w:rPr>
          <w:sz w:val="24"/>
          <w:szCs w:val="24"/>
        </w:rPr>
      </w:pPr>
      <m:oMath>
        <m:r>
          <w:rPr>
            <w:rFonts w:ascii="Cambria Math" w:hAnsi="Cambria Math"/>
            <w:sz w:val="24"/>
            <w:szCs w:val="24"/>
          </w:rPr>
          <m:t>T=</m:t>
        </m:r>
        <m:f>
          <m:fPr>
            <m:ctrlPr>
              <w:rPr>
                <w:rFonts w:ascii="Cambria Math" w:hAnsi="Cambria Math"/>
                <w:i/>
                <w:sz w:val="24"/>
                <w:szCs w:val="24"/>
              </w:rPr>
            </m:ctrlPr>
          </m:fPr>
          <m:num>
            <m:r>
              <m:rPr>
                <m:sty m:val="p"/>
              </m:rPr>
              <w:rPr>
                <w:rFonts w:ascii="Cambria Math" w:hAnsi="Cambria Math"/>
                <w:sz w:val="24"/>
                <w:szCs w:val="24"/>
              </w:rPr>
              <m:t>E</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U</m:t>
                    </m:r>
                  </m:sub>
                </m:sSub>
              </m:e>
            </m:d>
          </m:num>
          <m:den>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vacuum</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U</m:t>
                    </m:r>
                  </m:sub>
                </m:sSub>
              </m:e>
            </m:d>
          </m:den>
        </m:f>
      </m:oMath>
      <w:r w:rsidRPr="00436236">
        <w:rPr>
          <w:sz w:val="24"/>
          <w:szCs w:val="24"/>
        </w:rPr>
        <w:tab/>
      </w:r>
    </w:p>
    <w:p w14:paraId="47B21903" w14:textId="77777777" w:rsidR="0035784F" w:rsidRPr="00DB5A63" w:rsidRDefault="0035784F" w:rsidP="0035784F">
      <w:pPr>
        <w:pStyle w:val="equation"/>
      </w:pPr>
      <w:bookmarkStart w:id="176" w:name="_Ref449606390"/>
      <w:bookmarkStart w:id="177" w:name="_Toc476205578"/>
      <w:r w:rsidRPr="00DB5A63">
        <w:t xml:space="preserve">Equation </w:t>
      </w:r>
      <w:r>
        <w:fldChar w:fldCharType="begin"/>
      </w:r>
      <w:r>
        <w:instrText xml:space="preserve"> SEQ Equation \* ARABIC </w:instrText>
      </w:r>
      <w:r>
        <w:fldChar w:fldCharType="separate"/>
      </w:r>
      <w:r w:rsidR="00F94E18">
        <w:rPr>
          <w:noProof/>
        </w:rPr>
        <w:t>23</w:t>
      </w:r>
      <w:r>
        <w:rPr>
          <w:noProof/>
        </w:rPr>
        <w:fldChar w:fldCharType="end"/>
      </w:r>
      <w:bookmarkEnd w:id="176"/>
      <w:r w:rsidRPr="00DB5A63">
        <w:t xml:space="preserve"> Transmissivity (illuminance)</w:t>
      </w:r>
      <w:bookmarkEnd w:id="177"/>
    </w:p>
    <w:p w14:paraId="167656D8" w14:textId="77777777" w:rsidR="0035784F" w:rsidRDefault="0035784F" w:rsidP="0035784F">
      <w:pPr>
        <w:pStyle w:val="BodyText"/>
      </w:pPr>
      <w:r>
        <w:t>Where:</w:t>
      </w:r>
    </w:p>
    <w:p w14:paraId="54EE4C46" w14:textId="77777777" w:rsidR="0035784F" w:rsidRDefault="0035784F" w:rsidP="0035784F">
      <w:pPr>
        <w:pStyle w:val="BodyText"/>
        <w:ind w:firstLine="708"/>
      </w:pPr>
      <m:oMath>
        <m:r>
          <m:rPr>
            <m:sty m:val="p"/>
          </m:rP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ab/>
      </w:r>
      <w:r>
        <w:rPr>
          <w:rFonts w:eastAsiaTheme="minorEastAsia"/>
        </w:rPr>
        <w:tab/>
        <w:t>illuminance</w:t>
      </w:r>
      <w:r>
        <w:t xml:space="preserve"> at the unit distance after passing through the atmosphere</w:t>
      </w:r>
    </w:p>
    <w:p w14:paraId="54F0EEEC" w14:textId="77777777" w:rsidR="0035784F" w:rsidRDefault="003507D0" w:rsidP="0035784F">
      <w:pPr>
        <w:pStyle w:val="BodyText"/>
        <w:ind w:firstLine="708"/>
      </w:pP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0035784F">
        <w:rPr>
          <w:rFonts w:eastAsiaTheme="minorEastAsia"/>
        </w:rPr>
        <w:tab/>
      </w:r>
      <w:r w:rsidR="0035784F">
        <w:t xml:space="preserve">theoretical </w:t>
      </w:r>
      <w:r w:rsidR="0035784F">
        <w:rPr>
          <w:rFonts w:eastAsiaTheme="minorEastAsia"/>
        </w:rPr>
        <w:t>illuminance</w:t>
      </w:r>
      <w:r w:rsidR="0035784F">
        <w:t xml:space="preserve"> at the unit distance after passing through a vacuum</w:t>
      </w:r>
    </w:p>
    <w:p w14:paraId="48248164" w14:textId="37C01DCB" w:rsidR="0035784F" w:rsidRPr="00C43ED6" w:rsidRDefault="0035784F" w:rsidP="0035784F">
      <w:pPr>
        <w:pStyle w:val="BodyText"/>
        <w:rPr>
          <w:color w:val="000000" w:themeColor="text1"/>
        </w:rPr>
      </w:pPr>
      <w:r w:rsidRPr="00C43ED6">
        <w:rPr>
          <w:color w:val="000000" w:themeColor="text1"/>
        </w:rPr>
        <w:lastRenderedPageBreak/>
        <w:t xml:space="preserve">Inserting expressions for </w:t>
      </w:r>
      <m:oMath>
        <m:r>
          <m:rPr>
            <m:sty m:val="p"/>
          </m:rP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 xml:space="preserve"> </w:t>
      </w:r>
      <w:r w:rsidRPr="00C43ED6">
        <w:rPr>
          <w:color w:val="000000" w:themeColor="text1"/>
        </w:rPr>
        <w:t xml:space="preserve">and </w:t>
      </w: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color w:val="000000" w:themeColor="text1"/>
        </w:rPr>
        <w:t xml:space="preserve"> </w:t>
      </w:r>
      <w:r w:rsidRPr="00C43ED6">
        <w:rPr>
          <w:color w:val="000000" w:themeColor="text1"/>
        </w:rPr>
        <w:t xml:space="preserve">from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F94E18">
        <w:t xml:space="preserve">Equation </w:t>
      </w:r>
      <w:r w:rsidR="00F94E18">
        <w:rPr>
          <w:noProof/>
        </w:rPr>
        <w:t>21</w:t>
      </w:r>
      <w:r>
        <w:rPr>
          <w:color w:val="000000" w:themeColor="text1"/>
        </w:rPr>
        <w:fldChar w:fldCharType="end"/>
      </w:r>
      <w:r>
        <w:rPr>
          <w:color w:val="000000" w:themeColor="text1"/>
        </w:rPr>
        <w:t xml:space="preserve"> </w:t>
      </w:r>
      <w:r w:rsidRPr="00C43ED6">
        <w:rPr>
          <w:color w:val="000000" w:themeColor="text1"/>
        </w:rPr>
        <w:t xml:space="preserve">into </w:t>
      </w:r>
      <w:r>
        <w:rPr>
          <w:color w:val="000000" w:themeColor="text1"/>
        </w:rPr>
        <w:fldChar w:fldCharType="begin"/>
      </w:r>
      <w:r>
        <w:rPr>
          <w:color w:val="000000" w:themeColor="text1"/>
        </w:rPr>
        <w:instrText xml:space="preserve"> REF _Ref449606390 \h </w:instrText>
      </w:r>
      <w:r>
        <w:rPr>
          <w:color w:val="000000" w:themeColor="text1"/>
        </w:rPr>
      </w:r>
      <w:r>
        <w:rPr>
          <w:color w:val="000000" w:themeColor="text1"/>
        </w:rPr>
        <w:fldChar w:fldCharType="separate"/>
      </w:r>
      <w:r w:rsidR="00F94E18" w:rsidRPr="00DB5A63">
        <w:t xml:space="preserve">Equation </w:t>
      </w:r>
      <w:r w:rsidR="00F94E18">
        <w:rPr>
          <w:noProof/>
        </w:rPr>
        <w:t>23</w:t>
      </w:r>
      <w:r>
        <w:rPr>
          <w:color w:val="000000" w:themeColor="text1"/>
        </w:rPr>
        <w:fldChar w:fldCharType="end"/>
      </w:r>
      <w:r>
        <w:rPr>
          <w:color w:val="000000" w:themeColor="text1"/>
        </w:rPr>
        <w:t>,</w:t>
      </w:r>
      <w:r w:rsidRPr="00C43ED6">
        <w:rPr>
          <w:color w:val="000000" w:themeColor="text1"/>
        </w:rPr>
        <w:t xml:space="preserve"> and noting that for</w:t>
      </w:r>
      <w:r>
        <w:rPr>
          <w:color w:val="000000" w:themeColor="text1"/>
        </w:rPr>
        <w:t xml:space="preserve"> </w:t>
      </w: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Pr="00C43ED6">
        <w:rPr>
          <w:color w:val="000000" w:themeColor="text1"/>
        </w:rPr>
        <w:t xml:space="preserve"> </w:t>
      </w:r>
      <m:oMath>
        <m:r>
          <w:rPr>
            <w:rFonts w:ascii="Cambria Math" w:hAnsi="Cambria Math"/>
            <w:color w:val="000000" w:themeColor="text1"/>
          </w:rPr>
          <m:t>z=0</m:t>
        </m:r>
      </m:oMath>
      <w:r w:rsidRPr="00C43ED6">
        <w:rPr>
          <w:color w:val="000000" w:themeColor="text1"/>
        </w:rPr>
        <w:t xml:space="preserve">, </w:t>
      </w:r>
      <w:r>
        <w:rPr>
          <w:color w:val="000000" w:themeColor="text1"/>
        </w:rPr>
        <w:fldChar w:fldCharType="begin"/>
      </w:r>
      <w:r>
        <w:rPr>
          <w:color w:val="000000" w:themeColor="text1"/>
        </w:rPr>
        <w:instrText xml:space="preserve"> REF _Ref449606390 \h </w:instrText>
      </w:r>
      <w:r>
        <w:rPr>
          <w:color w:val="000000" w:themeColor="text1"/>
        </w:rPr>
      </w:r>
      <w:r>
        <w:rPr>
          <w:color w:val="000000" w:themeColor="text1"/>
        </w:rPr>
        <w:fldChar w:fldCharType="separate"/>
      </w:r>
      <w:r w:rsidR="00F94E18" w:rsidRPr="00DB5A63">
        <w:t xml:space="preserve">Equation </w:t>
      </w:r>
      <w:r w:rsidR="00F94E18">
        <w:rPr>
          <w:noProof/>
        </w:rPr>
        <w:t>23</w:t>
      </w:r>
      <w:r>
        <w:rPr>
          <w:color w:val="000000" w:themeColor="text1"/>
        </w:rPr>
        <w:fldChar w:fldCharType="end"/>
      </w:r>
      <w:r w:rsidRPr="00C43ED6">
        <w:rPr>
          <w:color w:val="000000" w:themeColor="text1"/>
        </w:rPr>
        <w:t xml:space="preserve"> becomes</w:t>
      </w:r>
    </w:p>
    <w:p w14:paraId="3B84B830" w14:textId="77777777" w:rsidR="0035784F"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
          <m:t>T=</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e</m:t>
            </m:r>
          </m:e>
          <m:sup>
            <m:r>
              <w:rPr>
                <w:rFonts w:ascii="Cambria Math" w:hAnsi="Cambria Math"/>
                <w:color w:val="000000" w:themeColor="text1"/>
                <w:sz w:val="24"/>
                <w:szCs w:val="24"/>
              </w:rPr>
              <m:t>-z*</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sup>
        </m:sSup>
      </m:oMath>
      <w:r>
        <w:rPr>
          <w:rFonts w:eastAsiaTheme="minorEastAsia"/>
          <w:color w:val="000000" w:themeColor="text1"/>
          <w:sz w:val="24"/>
          <w:szCs w:val="24"/>
        </w:rPr>
        <w:t xml:space="preserve"> </w:t>
      </w:r>
    </w:p>
    <w:p w14:paraId="69CEAF4F" w14:textId="6043CBE3" w:rsidR="0035784F" w:rsidRDefault="0035784F" w:rsidP="00F34C9A">
      <w:pPr>
        <w:pStyle w:val="Caption"/>
      </w:pPr>
      <w:bookmarkStart w:id="178" w:name="_Ref449606565"/>
      <w:r>
        <w:t xml:space="preserve">Equation </w:t>
      </w:r>
      <w:r>
        <w:fldChar w:fldCharType="begin"/>
      </w:r>
      <w:r>
        <w:instrText xml:space="preserve"> SEQ Equation \* ARABIC </w:instrText>
      </w:r>
      <w:r>
        <w:fldChar w:fldCharType="separate"/>
      </w:r>
      <w:r w:rsidR="00F94E18">
        <w:rPr>
          <w:noProof/>
        </w:rPr>
        <w:t>24</w:t>
      </w:r>
      <w:r>
        <w:fldChar w:fldCharType="end"/>
      </w:r>
      <w:bookmarkEnd w:id="178"/>
      <w:r>
        <w:t xml:space="preserve"> Transmissivity and exponential factor</w:t>
      </w:r>
    </w:p>
    <w:p w14:paraId="23F1A6D2" w14:textId="77777777" w:rsidR="00F34C9A" w:rsidRPr="00F34C9A" w:rsidRDefault="00F34C9A" w:rsidP="00F34C9A"/>
    <w:p w14:paraId="39285107" w14:textId="77777777" w:rsidR="0035784F" w:rsidRPr="00C43ED6" w:rsidRDefault="0035784F" w:rsidP="0035784F">
      <w:pPr>
        <w:pStyle w:val="BodyText"/>
        <w:rPr>
          <w:color w:val="000000" w:themeColor="text1"/>
        </w:rPr>
      </w:pPr>
      <w:r w:rsidRPr="00C43ED6">
        <w:rPr>
          <w:color w:val="000000" w:themeColor="text1"/>
        </w:rPr>
        <w:t xml:space="preserve">Combining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F94E18">
        <w:t xml:space="preserve">Equation </w:t>
      </w:r>
      <w:r w:rsidR="00F94E18">
        <w:rPr>
          <w:noProof/>
        </w:rPr>
        <w:t>21</w:t>
      </w:r>
      <w:r>
        <w:rPr>
          <w:color w:val="000000" w:themeColor="text1"/>
        </w:rPr>
        <w:fldChar w:fldCharType="end"/>
      </w:r>
      <w:r w:rsidRPr="00C43ED6">
        <w:rPr>
          <w:color w:val="000000" w:themeColor="text1"/>
        </w:rPr>
        <w:t xml:space="preserve"> and </w:t>
      </w:r>
      <w:r>
        <w:rPr>
          <w:color w:val="000000" w:themeColor="text1"/>
        </w:rPr>
        <w:fldChar w:fldCharType="begin"/>
      </w:r>
      <w:r>
        <w:rPr>
          <w:color w:val="000000" w:themeColor="text1"/>
        </w:rPr>
        <w:instrText xml:space="preserve"> REF _Ref449606565 \h </w:instrText>
      </w:r>
      <w:r>
        <w:rPr>
          <w:color w:val="000000" w:themeColor="text1"/>
        </w:rPr>
      </w:r>
      <w:r>
        <w:rPr>
          <w:color w:val="000000" w:themeColor="text1"/>
        </w:rPr>
        <w:fldChar w:fldCharType="separate"/>
      </w:r>
      <w:r w:rsidR="00F94E18">
        <w:t xml:space="preserve">Equation </w:t>
      </w:r>
      <w:r w:rsidR="00F94E18">
        <w:rPr>
          <w:noProof/>
        </w:rPr>
        <w:t>24</w:t>
      </w:r>
      <w:r>
        <w:rPr>
          <w:color w:val="000000" w:themeColor="text1"/>
        </w:rPr>
        <w:fldChar w:fldCharType="end"/>
      </w:r>
      <w:r w:rsidRPr="00C43ED6">
        <w:rPr>
          <w:color w:val="000000" w:themeColor="text1"/>
        </w:rPr>
        <w:t xml:space="preserve"> yields</w:t>
      </w:r>
    </w:p>
    <w:p w14:paraId="5AB93F86" w14:textId="77777777" w:rsidR="0035784F" w:rsidRPr="00436236" w:rsidRDefault="0035784F" w:rsidP="0035784F">
      <w:pPr>
        <w:pStyle w:val="BodyText"/>
        <w:rPr>
          <w:lang w:val="en-US"/>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T</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C43ED6">
        <w:rPr>
          <w:color w:val="000000" w:themeColor="text1"/>
        </w:rPr>
        <w:t xml:space="preserve"> </w:t>
      </w:r>
      <w:r w:rsidRPr="00C43ED6">
        <w:rPr>
          <w:color w:val="000000" w:themeColor="text1"/>
        </w:rPr>
        <w:tab/>
      </w:r>
    </w:p>
    <w:p w14:paraId="0FC6EA8C"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F94E18">
        <w:rPr>
          <w:noProof/>
        </w:rPr>
        <w:t>25</w:t>
      </w:r>
      <w:r>
        <w:fldChar w:fldCharType="end"/>
      </w:r>
      <w:r>
        <w:t xml:space="preserve"> Allard’s law using transmissivity</w:t>
      </w:r>
    </w:p>
    <w:p w14:paraId="5D20C1CB" w14:textId="77777777" w:rsidR="0035784F" w:rsidRPr="002842B1" w:rsidRDefault="0035784F" w:rsidP="0035784F">
      <w:pPr>
        <w:rPr>
          <w:lang w:val="en-US"/>
        </w:rPr>
      </w:pPr>
    </w:p>
    <w:p w14:paraId="4CB766C8" w14:textId="77777777" w:rsidR="0035784F" w:rsidRDefault="0035784F" w:rsidP="004544F4">
      <w:pPr>
        <w:pStyle w:val="Annex"/>
        <w:numPr>
          <w:ilvl w:val="1"/>
          <w:numId w:val="3"/>
        </w:numPr>
      </w:pPr>
      <w:r w:rsidRPr="002842B1">
        <w:t>Allard's law using the transmissivity T</w:t>
      </w:r>
      <w:r w:rsidRPr="002842B1">
        <w:rPr>
          <w:vertAlign w:val="subscript"/>
        </w:rPr>
        <w:t>M</w:t>
      </w:r>
      <w:r w:rsidRPr="002842B1">
        <w:t xml:space="preserve"> for 1 nautical mile</w:t>
      </w:r>
    </w:p>
    <w:p w14:paraId="32EEDEEC" w14:textId="77777777" w:rsidR="0035784F" w:rsidRPr="00DB5A63" w:rsidRDefault="0035784F" w:rsidP="0035784F">
      <w:pPr>
        <w:pStyle w:val="BodyText"/>
        <w:rPr>
          <w:color w:val="000000" w:themeColor="text1"/>
        </w:rPr>
      </w:pPr>
      <w:r w:rsidRPr="00DB5A63">
        <w:rPr>
          <w:color w:val="000000" w:themeColor="text1"/>
        </w:rPr>
        <w:t>The unit distance for transmissivity is chosen to be one nautical mile. Expressed in all metric units equation 5 takes the form</w:t>
      </w:r>
    </w:p>
    <w:p w14:paraId="10EADC87" w14:textId="77777777" w:rsidR="0035784F"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DB5A63">
        <w:rPr>
          <w:rFonts w:eastAsiaTheme="minorEastAsia"/>
          <w:color w:val="000000" w:themeColor="text1"/>
          <w:sz w:val="24"/>
          <w:szCs w:val="24"/>
        </w:rPr>
        <w:t xml:space="preserve"> </w:t>
      </w:r>
    </w:p>
    <w:p w14:paraId="1D1AE3E3" w14:textId="77777777" w:rsidR="0035784F" w:rsidRPr="00DB5A63" w:rsidRDefault="0035784F" w:rsidP="0035784F">
      <w:pPr>
        <w:pStyle w:val="Caption"/>
      </w:pPr>
      <w:bookmarkStart w:id="179" w:name="_Ref449610997"/>
      <w:r>
        <w:t xml:space="preserve">Equation </w:t>
      </w:r>
      <w:r>
        <w:fldChar w:fldCharType="begin"/>
      </w:r>
      <w:r>
        <w:instrText xml:space="preserve"> SEQ Equation \* ARABIC </w:instrText>
      </w:r>
      <w:r>
        <w:fldChar w:fldCharType="separate"/>
      </w:r>
      <w:r w:rsidR="00F94E18">
        <w:rPr>
          <w:noProof/>
        </w:rPr>
        <w:t>26</w:t>
      </w:r>
      <w:r>
        <w:fldChar w:fldCharType="end"/>
      </w:r>
      <w:bookmarkEnd w:id="179"/>
      <w:r>
        <w:t xml:space="preserve"> </w:t>
      </w:r>
      <w:r w:rsidRPr="00DB5A63">
        <w:t>Allard's law using the transmissivity T</w:t>
      </w:r>
      <w:r w:rsidRPr="006D7A02">
        <w:rPr>
          <w:vertAlign w:val="subscript"/>
        </w:rPr>
        <w:t>M</w:t>
      </w:r>
      <w:r w:rsidRPr="00DB5A63">
        <w:t xml:space="preserve"> for 1 nautical mile</w:t>
      </w:r>
    </w:p>
    <w:p w14:paraId="2BA541D3" w14:textId="77777777" w:rsidR="0035784F" w:rsidRPr="00446B34" w:rsidRDefault="0035784F" w:rsidP="0035784F">
      <w:pPr>
        <w:pStyle w:val="BodyText"/>
      </w:pPr>
      <w:r w:rsidRPr="00446B34">
        <w:t>Where:</w:t>
      </w:r>
    </w:p>
    <w:p w14:paraId="7DDB04A1" w14:textId="77777777" w:rsidR="0035784F" w:rsidRPr="00446B34" w:rsidRDefault="0035784F" w:rsidP="0035784F">
      <w:pPr>
        <w:pStyle w:val="BodyText"/>
        <w:ind w:firstLine="708"/>
      </w:pPr>
      <w:r w:rsidRPr="00DB5A63">
        <w:rPr>
          <w:rFonts w:ascii="Cambria Math" w:hAnsi="Cambria Math"/>
          <w:i/>
        </w:rPr>
        <w:t>E(d)</w:t>
      </w:r>
      <w:r w:rsidRPr="00446B34">
        <w:t xml:space="preserve"> </w:t>
      </w:r>
      <w:r>
        <w:tab/>
      </w:r>
      <w:r w:rsidRPr="00446B34">
        <w:t>illuminance at distance d in metres</w:t>
      </w:r>
    </w:p>
    <w:p w14:paraId="564D918B" w14:textId="77777777" w:rsidR="0035784F" w:rsidRPr="00446B34" w:rsidRDefault="0035784F" w:rsidP="0035784F">
      <w:pPr>
        <w:pStyle w:val="BodyText"/>
        <w:ind w:firstLine="708"/>
      </w:pPr>
      <w:r w:rsidRPr="00DB5A63">
        <w:rPr>
          <w:rFonts w:ascii="Cambria Math" w:hAnsi="Cambria Math"/>
          <w:i/>
        </w:rPr>
        <w:t>I</w:t>
      </w:r>
      <w:r w:rsidRPr="00446B34">
        <w:t xml:space="preserve"> </w:t>
      </w:r>
      <w:r>
        <w:tab/>
      </w:r>
      <w:r w:rsidRPr="00446B34">
        <w:t>luminous intensity in candela</w:t>
      </w:r>
    </w:p>
    <w:p w14:paraId="78D5617A" w14:textId="77777777" w:rsidR="0035784F" w:rsidRPr="00446B34" w:rsidRDefault="0035784F" w:rsidP="0035784F">
      <w:pPr>
        <w:pStyle w:val="BodyText"/>
        <w:ind w:firstLine="708"/>
      </w:pPr>
      <w:r w:rsidRPr="00DB5A63">
        <w:rPr>
          <w:rFonts w:ascii="Cambria Math" w:hAnsi="Cambria Math"/>
          <w:i/>
        </w:rPr>
        <w:t>T</w:t>
      </w:r>
      <w:r w:rsidRPr="00DB5A63">
        <w:rPr>
          <w:rFonts w:ascii="Cambria Math" w:hAnsi="Cambria Math"/>
          <w:i/>
          <w:vertAlign w:val="subscript"/>
        </w:rPr>
        <w:t>M</w:t>
      </w:r>
      <w:r w:rsidRPr="00446B34">
        <w:t xml:space="preserve"> </w:t>
      </w:r>
      <w:r>
        <w:tab/>
      </w:r>
      <w:r w:rsidRPr="00446B34">
        <w:t>atmospheric transmissivity [dimensionless] for 1 nautical mile</w:t>
      </w:r>
    </w:p>
    <w:p w14:paraId="2D097950" w14:textId="77777777" w:rsidR="0035784F" w:rsidRPr="00446B34" w:rsidRDefault="0035784F" w:rsidP="0035784F">
      <w:pPr>
        <w:pStyle w:val="BodyText"/>
        <w:ind w:firstLine="708"/>
      </w:pPr>
      <w:r w:rsidRPr="00DB5A63">
        <w:rPr>
          <w:rFonts w:ascii="Cambria Math" w:hAnsi="Cambria Math"/>
          <w:i/>
        </w:rPr>
        <w:t>d</w:t>
      </w:r>
      <w:r w:rsidRPr="00446B34">
        <w:t xml:space="preserve"> </w:t>
      </w:r>
      <w:r>
        <w:tab/>
      </w:r>
      <w:r w:rsidRPr="00446B34">
        <w:t xml:space="preserve"> distance in metres</w:t>
      </w:r>
    </w:p>
    <w:p w14:paraId="5F7FAC6E"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d</w:t>
      </w:r>
      <w:r w:rsidRPr="00CD6448">
        <w:rPr>
          <w:rFonts w:ascii="Cambria Math" w:hAnsi="Cambria Math"/>
          <w:i/>
          <w:color w:val="000000" w:themeColor="text1"/>
          <w:vertAlign w:val="subscript"/>
        </w:rPr>
        <w:t>U</w:t>
      </w:r>
      <w:r w:rsidRPr="00CD6448">
        <w:rPr>
          <w:color w:val="000000" w:themeColor="text1"/>
        </w:rPr>
        <w:t xml:space="preserve"> </w:t>
      </w:r>
      <w:r>
        <w:rPr>
          <w:color w:val="000000" w:themeColor="text1"/>
        </w:rPr>
        <w:tab/>
      </w:r>
      <w:r w:rsidRPr="00CD6448">
        <w:rPr>
          <w:color w:val="000000" w:themeColor="text1"/>
        </w:rPr>
        <w:t>unit distance that corresponds to the transmissivity [</w:t>
      </w:r>
      <w:r>
        <w:rPr>
          <w:color w:val="000000" w:themeColor="text1"/>
        </w:rPr>
        <w:t xml:space="preserve">here: </w:t>
      </w:r>
      <w:r w:rsidRPr="00CD6448">
        <w:rPr>
          <w:color w:val="000000" w:themeColor="text1"/>
        </w:rPr>
        <w:t>1852 m]</w:t>
      </w:r>
    </w:p>
    <w:p w14:paraId="4006E4E8" w14:textId="77777777" w:rsidR="0035784F" w:rsidRPr="00CD6448" w:rsidRDefault="0035784F" w:rsidP="0035784F">
      <w:pPr>
        <w:pStyle w:val="BodyText"/>
        <w:rPr>
          <w:color w:val="000000" w:themeColor="text1"/>
        </w:rPr>
      </w:pPr>
      <w:r w:rsidRPr="00CD6448">
        <w:rPr>
          <w:color w:val="000000" w:themeColor="text1"/>
        </w:rPr>
        <w:t xml:space="preserve">In older publications the distance </w:t>
      </w:r>
      <w:r w:rsidRPr="00CD6448">
        <w:rPr>
          <w:rFonts w:ascii="Cambria Math" w:hAnsi="Cambria Math"/>
          <w:i/>
          <w:color w:val="000000" w:themeColor="text1"/>
        </w:rPr>
        <w:t>d</w:t>
      </w:r>
      <w:r w:rsidRPr="00CD6448">
        <w:rPr>
          <w:color w:val="000000" w:themeColor="text1"/>
        </w:rPr>
        <w:t xml:space="preserve"> is expressed in nautical miles. Using the fact that one nautical mile equals 1852 metres and suppressing the unit distance in the exponent </w:t>
      </w:r>
      <w:r w:rsidRPr="00CD6448">
        <w:rPr>
          <w:color w:val="000000" w:themeColor="text1"/>
        </w:rPr>
        <w:fldChar w:fldCharType="begin"/>
      </w:r>
      <w:r w:rsidRPr="00CD6448">
        <w:rPr>
          <w:color w:val="000000" w:themeColor="text1"/>
        </w:rPr>
        <w:instrText xml:space="preserve"> REF _Ref449610997 \h </w:instrText>
      </w:r>
      <w:r w:rsidRPr="00CD6448">
        <w:rPr>
          <w:color w:val="000000" w:themeColor="text1"/>
        </w:rPr>
      </w:r>
      <w:r w:rsidRPr="00CD6448">
        <w:rPr>
          <w:color w:val="000000" w:themeColor="text1"/>
        </w:rPr>
        <w:fldChar w:fldCharType="separate"/>
      </w:r>
      <w:r w:rsidR="00F94E18">
        <w:t xml:space="preserve">Equation </w:t>
      </w:r>
      <w:r w:rsidR="00F94E18">
        <w:rPr>
          <w:noProof/>
        </w:rPr>
        <w:t>26</w:t>
      </w:r>
      <w:r w:rsidRPr="00CD6448">
        <w:rPr>
          <w:color w:val="000000" w:themeColor="text1"/>
        </w:rPr>
        <w:fldChar w:fldCharType="end"/>
      </w:r>
      <w:r w:rsidRPr="00CD6448">
        <w:rPr>
          <w:color w:val="000000" w:themeColor="text1"/>
        </w:rPr>
        <w:t xml:space="preserve"> can be written as </w:t>
      </w:r>
    </w:p>
    <w:p w14:paraId="6388762A" w14:textId="77777777" w:rsidR="0035784F" w:rsidRDefault="0035784F" w:rsidP="0035784F">
      <w:pPr>
        <w:pStyle w:val="BodyText"/>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r>
                  <w:rPr>
                    <w:rFonts w:ascii="Cambria Math" w:hAnsi="Cambria Math"/>
                    <w:color w:val="000000" w:themeColor="text1"/>
                    <w:sz w:val="24"/>
                    <w:szCs w:val="24"/>
                  </w:rPr>
                  <m:t>d</m:t>
                </m:r>
              </m:sup>
            </m:sSup>
          </m:num>
          <m:den>
            <m:sSup>
              <m:sSupPr>
                <m:ctrlPr>
                  <w:rPr>
                    <w:rFonts w:ascii="Cambria Math" w:hAnsi="Cambria Math"/>
                    <w:i/>
                    <w:color w:val="000000" w:themeColor="text1"/>
                    <w:sz w:val="24"/>
                    <w:szCs w:val="24"/>
                  </w:rPr>
                </m:ctrlPr>
              </m:sSupPr>
              <m:e>
                <m:d>
                  <m:dPr>
                    <m:ctrlPr>
                      <w:rPr>
                        <w:rFonts w:ascii="Cambria Math" w:hAnsi="Cambria Math"/>
                        <w:i/>
                        <w:color w:val="000000" w:themeColor="text1"/>
                        <w:sz w:val="24"/>
                        <w:szCs w:val="24"/>
                      </w:rPr>
                    </m:ctrlPr>
                  </m:dPr>
                  <m:e>
                    <m:r>
                      <w:rPr>
                        <w:rFonts w:ascii="Cambria Math" w:hAnsi="Cambria Math"/>
                        <w:color w:val="000000" w:themeColor="text1"/>
                        <w:sz w:val="24"/>
                        <w:szCs w:val="24"/>
                      </w:rPr>
                      <m:t>1852*</m:t>
                    </m:r>
                    <m:f>
                      <m:fPr>
                        <m:ctrlPr>
                          <w:rPr>
                            <w:rFonts w:ascii="Cambria Math" w:hAnsi="Cambria Math"/>
                            <w:i/>
                            <w:color w:val="000000" w:themeColor="text1"/>
                            <w:sz w:val="24"/>
                            <w:szCs w:val="24"/>
                          </w:rPr>
                        </m:ctrlPr>
                      </m:fPr>
                      <m:num>
                        <m:r>
                          <w:rPr>
                            <w:rFonts w:ascii="Cambria Math" w:hAnsi="Cambria Math"/>
                            <w:color w:val="000000" w:themeColor="text1"/>
                            <w:sz w:val="24"/>
                            <w:szCs w:val="24"/>
                          </w:rPr>
                          <m:t>metres</m:t>
                        </m:r>
                      </m:num>
                      <m:den>
                        <m:r>
                          <w:rPr>
                            <w:rFonts w:ascii="Cambria Math" w:hAnsi="Cambria Math"/>
                            <w:color w:val="000000" w:themeColor="text1"/>
                            <w:sz w:val="24"/>
                            <w:szCs w:val="24"/>
                          </w:rPr>
                          <m:t>nautical miles</m:t>
                        </m:r>
                      </m:den>
                    </m:f>
                    <m:r>
                      <w:rPr>
                        <w:rFonts w:ascii="Cambria Math" w:hAnsi="Cambria Math"/>
                        <w:color w:val="000000" w:themeColor="text1"/>
                        <w:sz w:val="24"/>
                        <w:szCs w:val="24"/>
                      </w:rPr>
                      <m:t>*d</m:t>
                    </m:r>
                  </m:e>
                </m:d>
              </m:e>
              <m:sup>
                <m:r>
                  <w:rPr>
                    <w:rFonts w:ascii="Cambria Math" w:hAnsi="Cambria Math"/>
                    <w:color w:val="000000" w:themeColor="text1"/>
                    <w:sz w:val="24"/>
                    <w:szCs w:val="24"/>
                  </w:rPr>
                  <m:t>2</m:t>
                </m:r>
              </m:sup>
            </m:sSup>
          </m:den>
        </m:f>
      </m:oMath>
      <w:r w:rsidRPr="00CD6448">
        <w:rPr>
          <w:color w:val="000000" w:themeColor="text1"/>
        </w:rPr>
        <w:tab/>
      </w:r>
    </w:p>
    <w:p w14:paraId="052A19F4"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F94E18">
        <w:rPr>
          <w:noProof/>
        </w:rPr>
        <w:t>27</w:t>
      </w:r>
      <w:r>
        <w:fldChar w:fldCharType="end"/>
      </w:r>
    </w:p>
    <w:p w14:paraId="3B32604F" w14:textId="77777777" w:rsidR="0035784F" w:rsidRPr="00CD6448" w:rsidRDefault="0035784F" w:rsidP="0035784F">
      <w:pPr>
        <w:pStyle w:val="BodyText"/>
        <w:rPr>
          <w:color w:val="000000" w:themeColor="text1"/>
        </w:rPr>
      </w:pPr>
      <w:r>
        <w:rPr>
          <w:color w:val="000000" w:themeColor="text1"/>
        </w:rPr>
        <w:t>W</w:t>
      </w:r>
      <w:r w:rsidRPr="00CD6448">
        <w:rPr>
          <w:color w:val="000000" w:themeColor="text1"/>
        </w:rPr>
        <w:t>here d is the distance in nautical miles.</w:t>
      </w:r>
    </w:p>
    <w:p w14:paraId="16A59928" w14:textId="77777777" w:rsidR="0035784F" w:rsidRPr="00CD6448" w:rsidRDefault="0035784F" w:rsidP="0035784F">
      <w:pPr>
        <w:pStyle w:val="BodyText"/>
        <w:rPr>
          <w:color w:val="000000" w:themeColor="text1"/>
        </w:rPr>
      </w:pPr>
      <w:r w:rsidRPr="00CD6448">
        <w:rPr>
          <w:color w:val="000000" w:themeColor="text1"/>
        </w:rPr>
        <w:t xml:space="preserve">Simplifying and suppressing all units yields </w:t>
      </w:r>
    </w:p>
    <w:p w14:paraId="69F160EE" w14:textId="77777777" w:rsidR="0035784F" w:rsidRDefault="0035784F" w:rsidP="0035784F">
      <w:pPr>
        <w:pStyle w:val="BodyText"/>
        <w:spacing w:after="100" w:afterAutospacing="1"/>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10</m:t>
                    </m:r>
                  </m:e>
                  <m:sup>
                    <m:r>
                      <w:rPr>
                        <w:rFonts w:ascii="Cambria Math" w:hAnsi="Cambria Math"/>
                        <w:color w:val="000000" w:themeColor="text1"/>
                        <w:sz w:val="24"/>
                        <w:szCs w:val="24"/>
                      </w:rPr>
                      <m:t>6</m:t>
                    </m:r>
                  </m:sup>
                </m:sSup>
              </m:e>
            </m:d>
          </m:den>
        </m:f>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r>
                  <w:rPr>
                    <w:rFonts w:ascii="Cambria Math" w:hAnsi="Cambria Math"/>
                    <w:color w:val="000000" w:themeColor="text1"/>
                    <w:sz w:val="24"/>
                    <w:szCs w:val="24"/>
                  </w:rPr>
                  <m:t>d</m:t>
                </m:r>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Pr>
          <w:color w:val="000000" w:themeColor="text1"/>
        </w:rPr>
        <w:t xml:space="preserve"> </w:t>
      </w:r>
    </w:p>
    <w:p w14:paraId="6C207CA6" w14:textId="77777777" w:rsidR="0035784F" w:rsidRPr="00CD6448" w:rsidRDefault="0035784F" w:rsidP="0035784F">
      <w:pPr>
        <w:pStyle w:val="Caption"/>
        <w:rPr>
          <w:color w:val="000000" w:themeColor="text1"/>
        </w:rPr>
      </w:pPr>
      <w:r>
        <w:t xml:space="preserve">Equation </w:t>
      </w:r>
      <w:r>
        <w:fldChar w:fldCharType="begin"/>
      </w:r>
      <w:r>
        <w:instrText xml:space="preserve"> SEQ Equation \* ARABIC </w:instrText>
      </w:r>
      <w:r>
        <w:fldChar w:fldCharType="separate"/>
      </w:r>
      <w:r w:rsidR="00F94E18">
        <w:rPr>
          <w:noProof/>
        </w:rPr>
        <w:t>28</w:t>
      </w:r>
      <w:r>
        <w:fldChar w:fldCharType="end"/>
      </w:r>
      <w:r>
        <w:t xml:space="preserve"> Allard’s law using nautical miles for the distance</w:t>
      </w:r>
    </w:p>
    <w:p w14:paraId="355AE59D" w14:textId="77777777" w:rsidR="0035784F" w:rsidRPr="00CD6448" w:rsidRDefault="0035784F" w:rsidP="0035784F">
      <w:pPr>
        <w:pStyle w:val="BodyText"/>
        <w:rPr>
          <w:color w:val="000000" w:themeColor="text1"/>
        </w:rPr>
      </w:pPr>
      <w:r w:rsidRPr="00CD6448">
        <w:rPr>
          <w:color w:val="000000" w:themeColor="text1"/>
        </w:rPr>
        <w:t>Where:</w:t>
      </w:r>
    </w:p>
    <w:p w14:paraId="7B2794DE"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 xml:space="preserve">E(d) </w:t>
      </w:r>
      <w:r>
        <w:rPr>
          <w:color w:val="000000" w:themeColor="text1"/>
        </w:rPr>
        <w:tab/>
      </w:r>
      <w:r w:rsidRPr="00CD6448">
        <w:rPr>
          <w:color w:val="000000" w:themeColor="text1"/>
        </w:rPr>
        <w:t>illuminance at the eye of the observer in lm/m</w:t>
      </w:r>
      <w:r w:rsidRPr="00CD6448">
        <w:rPr>
          <w:color w:val="000000" w:themeColor="text1"/>
          <w:vertAlign w:val="superscript"/>
        </w:rPr>
        <w:t>2</w:t>
      </w:r>
      <w:r w:rsidRPr="00CD6448">
        <w:rPr>
          <w:color w:val="000000" w:themeColor="text1"/>
        </w:rPr>
        <w:t xml:space="preserve"> [lx]</w:t>
      </w:r>
    </w:p>
    <w:p w14:paraId="38870AE0"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I</w:t>
      </w:r>
      <w:r w:rsidRPr="00CD6448">
        <w:rPr>
          <w:color w:val="000000" w:themeColor="text1"/>
        </w:rPr>
        <w:t xml:space="preserve"> </w:t>
      </w:r>
      <w:r>
        <w:rPr>
          <w:color w:val="000000" w:themeColor="text1"/>
        </w:rPr>
        <w:tab/>
      </w:r>
      <w:r w:rsidRPr="00CD6448">
        <w:rPr>
          <w:color w:val="000000" w:themeColor="text1"/>
        </w:rPr>
        <w:t>luminous intensity of the light [cd]</w:t>
      </w:r>
    </w:p>
    <w:p w14:paraId="2FB90187"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T</w:t>
      </w:r>
      <w:r w:rsidRPr="00CD6448">
        <w:rPr>
          <w:rFonts w:ascii="Cambria Math" w:hAnsi="Cambria Math"/>
          <w:i/>
          <w:color w:val="000000" w:themeColor="text1"/>
          <w:vertAlign w:val="subscript"/>
        </w:rPr>
        <w:t>M</w:t>
      </w:r>
      <w:r w:rsidRPr="00CD6448">
        <w:rPr>
          <w:color w:val="000000" w:themeColor="text1"/>
        </w:rPr>
        <w:t xml:space="preserve"> </w:t>
      </w:r>
      <w:r>
        <w:rPr>
          <w:color w:val="000000" w:themeColor="text1"/>
        </w:rPr>
        <w:tab/>
      </w:r>
      <w:r w:rsidRPr="00CD6448">
        <w:rPr>
          <w:color w:val="000000" w:themeColor="text1"/>
        </w:rPr>
        <w:t>transmissivity for one nautical mile of the atmosphere</w:t>
      </w:r>
    </w:p>
    <w:p w14:paraId="677C5CD3" w14:textId="77777777" w:rsidR="0035784F" w:rsidRDefault="0035784F" w:rsidP="0035784F">
      <w:pPr>
        <w:pStyle w:val="BodyText"/>
        <w:ind w:firstLine="708"/>
        <w:rPr>
          <w:color w:val="000000" w:themeColor="text1"/>
        </w:rPr>
      </w:pPr>
      <w:r w:rsidRPr="00CD6448">
        <w:rPr>
          <w:rFonts w:ascii="Cambria Math" w:hAnsi="Cambria Math"/>
          <w:i/>
          <w:color w:val="000000" w:themeColor="text1"/>
        </w:rPr>
        <w:t>d</w:t>
      </w:r>
      <w:r w:rsidRPr="00CD6448">
        <w:rPr>
          <w:color w:val="000000" w:themeColor="text1"/>
        </w:rPr>
        <w:t xml:space="preserve"> </w:t>
      </w:r>
      <w:r>
        <w:rPr>
          <w:color w:val="000000" w:themeColor="text1"/>
        </w:rPr>
        <w:tab/>
      </w:r>
      <w:r w:rsidRPr="00CD6448">
        <w:rPr>
          <w:color w:val="000000" w:themeColor="text1"/>
        </w:rPr>
        <w:t>numerical value of the distance in nautical miles</w:t>
      </w:r>
    </w:p>
    <w:p w14:paraId="4BFFD4B3" w14:textId="77777777" w:rsidR="004544F4" w:rsidRDefault="004544F4" w:rsidP="0035784F">
      <w:pPr>
        <w:pStyle w:val="BodyText"/>
        <w:ind w:firstLine="708"/>
      </w:pPr>
    </w:p>
    <w:p w14:paraId="08999A96" w14:textId="77777777" w:rsidR="00F34C9A" w:rsidRDefault="00F34C9A" w:rsidP="0035784F">
      <w:pPr>
        <w:pStyle w:val="BodyText"/>
        <w:ind w:firstLine="708"/>
      </w:pPr>
    </w:p>
    <w:p w14:paraId="2902011E" w14:textId="77777777" w:rsidR="0035784F" w:rsidRDefault="0035784F" w:rsidP="004544F4">
      <w:pPr>
        <w:pStyle w:val="Annex"/>
        <w:numPr>
          <w:ilvl w:val="1"/>
          <w:numId w:val="3"/>
        </w:numPr>
      </w:pPr>
      <w:r w:rsidRPr="0098352E">
        <w:lastRenderedPageBreak/>
        <w:t>Meteorological Visibility</w:t>
      </w:r>
    </w:p>
    <w:p w14:paraId="6B15FC09" w14:textId="77777777" w:rsidR="0035784F" w:rsidRPr="00325752" w:rsidRDefault="0035784F" w:rsidP="0035784F">
      <w:pPr>
        <w:pStyle w:val="BodyText"/>
        <w:rPr>
          <w:color w:val="000000" w:themeColor="text1"/>
        </w:rPr>
      </w:pPr>
      <w:r w:rsidRPr="00325752">
        <w:rPr>
          <w:color w:val="000000" w:themeColor="text1"/>
        </w:rPr>
        <w:t xml:space="preserve">The meteorological visibility is an alternative way to describe the extinction of the atmosphere, which in the development above is quantitatively characterised by the atmospheric transmissivity. </w:t>
      </w:r>
    </w:p>
    <w:p w14:paraId="4572CF85" w14:textId="77777777" w:rsidR="0035784F" w:rsidRPr="009B0890" w:rsidRDefault="0035784F" w:rsidP="0035784F">
      <w:pPr>
        <w:pStyle w:val="BodyText"/>
        <w:rPr>
          <w:color w:val="FF0000"/>
        </w:rPr>
      </w:pPr>
      <w:r w:rsidRPr="00325752">
        <w:rPr>
          <w:color w:val="000000" w:themeColor="text1"/>
        </w:rPr>
        <w:t>Meteorological visibility is the greatest distance at which a black object of suitable dimensions can be seen and recognized by day against the horizon sky, or, in the case of night observations, could be seen and recognized if the general illumination were raised to daylight level.</w:t>
      </w:r>
    </w:p>
    <w:p w14:paraId="608FEAAB" w14:textId="77777777" w:rsidR="0035784F" w:rsidRPr="00325752" w:rsidRDefault="0035784F" w:rsidP="0035784F">
      <w:pPr>
        <w:pStyle w:val="BodyText"/>
        <w:rPr>
          <w:color w:val="000000" w:themeColor="text1"/>
        </w:rPr>
      </w:pPr>
      <w:r w:rsidRPr="00325752">
        <w:rPr>
          <w:color w:val="000000" w:themeColor="text1"/>
        </w:rPr>
        <w:t>By definition the relationship between the meteorological visibility (</w:t>
      </w:r>
      <w:r w:rsidRPr="00997C52">
        <w:rPr>
          <w:rFonts w:ascii="Cambria Math" w:hAnsi="Cambria Math"/>
          <w:i/>
          <w:color w:val="000000" w:themeColor="text1"/>
        </w:rPr>
        <w:t>V</w:t>
      </w:r>
      <w:r w:rsidRPr="00325752">
        <w:rPr>
          <w:color w:val="000000" w:themeColor="text1"/>
        </w:rPr>
        <w:t>) and the transmissivity</w:t>
      </w:r>
      <w:r>
        <w:rPr>
          <w:color w:val="000000" w:themeColor="text1"/>
        </w:rPr>
        <w:t xml:space="preserve"> </w:t>
      </w:r>
      <w:r w:rsidRPr="00997C52">
        <w:rPr>
          <w:rFonts w:ascii="Cambria Math" w:hAnsi="Cambria Math"/>
          <w:i/>
          <w:color w:val="000000" w:themeColor="text1"/>
        </w:rPr>
        <w:t>T</w:t>
      </w:r>
      <w:r w:rsidRPr="00997C52">
        <w:rPr>
          <w:rFonts w:ascii="Cambria Math" w:hAnsi="Cambria Math"/>
          <w:i/>
          <w:color w:val="000000" w:themeColor="text1"/>
          <w:vertAlign w:val="subscript"/>
        </w:rPr>
        <w:t>M</w:t>
      </w:r>
      <w:r w:rsidRPr="00325752">
        <w:rPr>
          <w:color w:val="000000" w:themeColor="text1"/>
        </w:rPr>
        <w:t xml:space="preserve"> is</w:t>
      </w:r>
    </w:p>
    <w:p w14:paraId="0C2A9BA9" w14:textId="77777777" w:rsidR="0035784F" w:rsidRDefault="0035784F" w:rsidP="0035784F">
      <w:pPr>
        <w:pStyle w:val="BodyText"/>
        <w:rPr>
          <w:color w:val="000000" w:themeColor="text1"/>
        </w:rPr>
      </w:pPr>
      <m:oMath>
        <m:r>
          <w:rPr>
            <w:rFonts w:ascii="Cambria Math" w:hAnsi="Cambria Math"/>
            <w:color w:val="000000" w:themeColor="text1"/>
            <w:sz w:val="24"/>
            <w:szCs w:val="24"/>
          </w:rPr>
          <m:t>V=</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r>
                  <w:rPr>
                    <w:rFonts w:ascii="Cambria Math" w:hAnsi="Cambria Math"/>
                    <w:color w:val="000000" w:themeColor="text1"/>
                    <w:sz w:val="24"/>
                    <w:szCs w:val="24"/>
                  </w:rPr>
                  <m:t xml:space="preserve"> </m:t>
                </m:r>
              </m:e>
            </m:func>
            <m:r>
              <w:rPr>
                <w:rFonts w:ascii="Cambria Math" w:hAnsi="Cambria Math"/>
                <w:color w:val="000000" w:themeColor="text1"/>
                <w:sz w:val="24"/>
                <w:szCs w:val="24"/>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func>
          </m:den>
        </m:f>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oMath>
      <w:r w:rsidRPr="00325752">
        <w:rPr>
          <w:color w:val="000000" w:themeColor="text1"/>
        </w:rPr>
        <w:tab/>
      </w:r>
    </w:p>
    <w:p w14:paraId="59A24755" w14:textId="77777777" w:rsidR="0035784F" w:rsidRPr="00325752" w:rsidRDefault="0035784F" w:rsidP="0035784F">
      <w:pPr>
        <w:pStyle w:val="Caption"/>
        <w:rPr>
          <w:color w:val="000000" w:themeColor="text1"/>
        </w:rPr>
      </w:pPr>
      <w:bookmarkStart w:id="180" w:name="_Ref449613649"/>
      <w:r>
        <w:t xml:space="preserve">Equation </w:t>
      </w:r>
      <w:r>
        <w:fldChar w:fldCharType="begin"/>
      </w:r>
      <w:r>
        <w:instrText xml:space="preserve"> SEQ Equation \* ARABIC </w:instrText>
      </w:r>
      <w:r>
        <w:fldChar w:fldCharType="separate"/>
      </w:r>
      <w:r w:rsidR="00F94E18">
        <w:rPr>
          <w:noProof/>
        </w:rPr>
        <w:t>29</w:t>
      </w:r>
      <w:r>
        <w:fldChar w:fldCharType="end"/>
      </w:r>
      <w:bookmarkEnd w:id="180"/>
      <w:r>
        <w:t xml:space="preserve"> Meteorological visibility</w:t>
      </w:r>
    </w:p>
    <w:p w14:paraId="419776C6" w14:textId="77777777" w:rsidR="0035784F" w:rsidRPr="00325752" w:rsidRDefault="0035784F" w:rsidP="0035784F">
      <w:pPr>
        <w:pStyle w:val="BodyText"/>
        <w:rPr>
          <w:color w:val="000000" w:themeColor="text1"/>
        </w:rPr>
      </w:pPr>
      <w:r w:rsidRPr="00325752">
        <w:rPr>
          <w:color w:val="000000" w:themeColor="text1"/>
        </w:rPr>
        <w:t xml:space="preserve">Where: </w:t>
      </w:r>
    </w:p>
    <w:p w14:paraId="6AB45D2C" w14:textId="77777777" w:rsidR="0035784F" w:rsidRPr="00325752" w:rsidRDefault="0035784F" w:rsidP="0035784F">
      <w:pPr>
        <w:pStyle w:val="BodyText"/>
        <w:spacing w:after="0"/>
        <w:ind w:firstLine="578"/>
        <w:rPr>
          <w:color w:val="000000" w:themeColor="text1"/>
        </w:rPr>
      </w:pPr>
      <w:r w:rsidRPr="00997C52">
        <w:rPr>
          <w:rFonts w:ascii="Cambria Math" w:hAnsi="Cambria Math"/>
          <w:i/>
          <w:color w:val="000000" w:themeColor="text1"/>
        </w:rPr>
        <w:t>V</w:t>
      </w:r>
      <w:r w:rsidRPr="00325752">
        <w:rPr>
          <w:color w:val="000000" w:themeColor="text1"/>
        </w:rPr>
        <w:t xml:space="preserve"> </w:t>
      </w:r>
      <w:r>
        <w:rPr>
          <w:color w:val="000000" w:themeColor="text1"/>
        </w:rPr>
        <w:tab/>
      </w:r>
      <w:r w:rsidRPr="00325752">
        <w:rPr>
          <w:color w:val="000000" w:themeColor="text1"/>
        </w:rPr>
        <w:t>meteorological visibility in nautical miles</w:t>
      </w:r>
    </w:p>
    <w:p w14:paraId="2467599F" w14:textId="77777777" w:rsidR="0035784F" w:rsidRPr="00325752" w:rsidRDefault="0035784F" w:rsidP="0035784F">
      <w:pPr>
        <w:pStyle w:val="BodyText"/>
        <w:spacing w:after="0"/>
        <w:ind w:firstLine="578"/>
        <w:rPr>
          <w:color w:val="000000" w:themeColor="text1"/>
        </w:rPr>
      </w:pPr>
      <w:r w:rsidRPr="00997C52">
        <w:rPr>
          <w:rFonts w:ascii="Cambria Math" w:hAnsi="Cambria Math"/>
          <w:i/>
          <w:color w:val="000000" w:themeColor="text1"/>
        </w:rPr>
        <w:t>T</w:t>
      </w:r>
      <w:r w:rsidRPr="00997C52">
        <w:rPr>
          <w:rFonts w:ascii="Cambria Math" w:hAnsi="Cambria Math"/>
          <w:i/>
          <w:color w:val="000000" w:themeColor="text1"/>
          <w:vertAlign w:val="subscript"/>
        </w:rPr>
        <w:t>M</w:t>
      </w:r>
      <w:r w:rsidRPr="00325752">
        <w:rPr>
          <w:color w:val="000000" w:themeColor="text1"/>
        </w:rPr>
        <w:t xml:space="preserve"> </w:t>
      </w:r>
      <w:r>
        <w:rPr>
          <w:color w:val="000000" w:themeColor="text1"/>
        </w:rPr>
        <w:tab/>
      </w:r>
      <w:r w:rsidRPr="00325752">
        <w:rPr>
          <w:color w:val="000000" w:themeColor="text1"/>
        </w:rPr>
        <w:t>transmissivity [dimensionless] for one nautical mile</w:t>
      </w:r>
    </w:p>
    <w:p w14:paraId="2BE5ED2C" w14:textId="77777777" w:rsidR="0035784F" w:rsidRDefault="0035784F" w:rsidP="0035784F">
      <w:pPr>
        <w:pStyle w:val="BodyText"/>
        <w:spacing w:after="0"/>
        <w:ind w:firstLine="578"/>
        <w:rPr>
          <w:color w:val="000000" w:themeColor="text1"/>
        </w:rPr>
      </w:pPr>
      <w:r w:rsidRPr="00997C52">
        <w:rPr>
          <w:rFonts w:ascii="Cambria Math" w:hAnsi="Cambria Math"/>
          <w:i/>
          <w:color w:val="000000" w:themeColor="text1"/>
        </w:rPr>
        <w:t>d</w:t>
      </w:r>
      <w:r w:rsidRPr="00997C52">
        <w:rPr>
          <w:rFonts w:ascii="Cambria Math" w:hAnsi="Cambria Math"/>
          <w:i/>
          <w:color w:val="000000" w:themeColor="text1"/>
          <w:vertAlign w:val="subscript"/>
        </w:rPr>
        <w:t>U</w:t>
      </w:r>
      <w:r w:rsidRPr="00325752">
        <w:rPr>
          <w:color w:val="000000" w:themeColor="text1"/>
        </w:rPr>
        <w:t xml:space="preserve"> </w:t>
      </w:r>
      <w:r>
        <w:rPr>
          <w:color w:val="000000" w:themeColor="text1"/>
        </w:rPr>
        <w:tab/>
      </w:r>
      <w:r w:rsidRPr="00325752">
        <w:rPr>
          <w:color w:val="000000" w:themeColor="text1"/>
        </w:rPr>
        <w:t>unit distance of 1 nautical mile</w:t>
      </w:r>
    </w:p>
    <w:p w14:paraId="2EC8849B" w14:textId="77777777" w:rsidR="0035784F" w:rsidRDefault="0035784F" w:rsidP="0035784F">
      <w:pPr>
        <w:pStyle w:val="BodyText"/>
        <w:spacing w:after="0"/>
        <w:ind w:firstLine="578"/>
        <w:rPr>
          <w:color w:val="000000" w:themeColor="text1"/>
        </w:rPr>
      </w:pPr>
      <w:r w:rsidRPr="00997C52">
        <w:rPr>
          <w:rFonts w:ascii="Cambria Math" w:hAnsi="Cambria Math"/>
          <w:i/>
          <w:color w:val="000000" w:themeColor="text1"/>
        </w:rPr>
        <w:t>ln</w:t>
      </w:r>
      <w:r>
        <w:rPr>
          <w:color w:val="000000" w:themeColor="text1"/>
        </w:rPr>
        <w:t xml:space="preserve"> </w:t>
      </w:r>
      <w:r>
        <w:rPr>
          <w:color w:val="000000" w:themeColor="text1"/>
        </w:rPr>
        <w:tab/>
        <w:t>natural logarithm</w:t>
      </w:r>
    </w:p>
    <w:p w14:paraId="5D93FD0F" w14:textId="77777777" w:rsidR="0035784F" w:rsidRPr="00325752" w:rsidRDefault="0035784F" w:rsidP="0035784F">
      <w:pPr>
        <w:pStyle w:val="BodyText"/>
        <w:spacing w:after="0"/>
        <w:rPr>
          <w:color w:val="000000" w:themeColor="text1"/>
        </w:rPr>
      </w:pPr>
    </w:p>
    <w:p w14:paraId="115FFE9F" w14:textId="77777777" w:rsidR="0035784F" w:rsidRPr="00325752" w:rsidRDefault="0035784F" w:rsidP="0035784F">
      <w:pPr>
        <w:pStyle w:val="BodyText"/>
        <w:rPr>
          <w:color w:val="000000" w:themeColor="text1"/>
        </w:rPr>
      </w:pPr>
      <w:r w:rsidRPr="00325752">
        <w:rPr>
          <w:color w:val="000000" w:themeColor="text1"/>
        </w:rPr>
        <w:t>Suppressing the unit distance yields:</w:t>
      </w:r>
    </w:p>
    <w:p w14:paraId="2AB7C8E5" w14:textId="77777777" w:rsidR="0035784F" w:rsidRDefault="0035784F" w:rsidP="0035784F">
      <w:pPr>
        <w:pStyle w:val="BodyText"/>
        <w:rPr>
          <w:color w:val="000000" w:themeColor="text1"/>
        </w:rPr>
      </w:pPr>
      <m:oMath>
        <m:r>
          <w:rPr>
            <w:rFonts w:ascii="Cambria Math" w:hAnsi="Cambria Math"/>
            <w:color w:val="000000" w:themeColor="text1"/>
            <w:sz w:val="24"/>
            <w:szCs w:val="24"/>
          </w:rPr>
          <m:t>V=</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r>
                  <w:rPr>
                    <w:rFonts w:ascii="Cambria Math" w:hAnsi="Cambria Math"/>
                    <w:color w:val="000000" w:themeColor="text1"/>
                    <w:sz w:val="24"/>
                    <w:szCs w:val="24"/>
                  </w:rPr>
                  <m:t xml:space="preserve"> </m:t>
                </m:r>
              </m:e>
            </m:func>
            <m:r>
              <w:rPr>
                <w:rFonts w:ascii="Cambria Math" w:hAnsi="Cambria Math"/>
                <w:color w:val="000000" w:themeColor="text1"/>
                <w:sz w:val="24"/>
                <w:szCs w:val="24"/>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func>
          </m:den>
        </m:f>
      </m:oMath>
      <w:r w:rsidRPr="00325752">
        <w:rPr>
          <w:color w:val="000000" w:themeColor="text1"/>
        </w:rPr>
        <w:tab/>
      </w:r>
    </w:p>
    <w:p w14:paraId="67A2B655"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F94E18">
        <w:rPr>
          <w:noProof/>
        </w:rPr>
        <w:t>30</w:t>
      </w:r>
      <w:r>
        <w:fldChar w:fldCharType="end"/>
      </w:r>
      <w:r>
        <w:t xml:space="preserve"> Meteorological visibility in nautical miles</w:t>
      </w:r>
    </w:p>
    <w:p w14:paraId="6839BD1C" w14:textId="77777777" w:rsidR="0035784F" w:rsidRDefault="0035784F" w:rsidP="0035784F">
      <w:pPr>
        <w:pStyle w:val="BodyText"/>
      </w:pPr>
    </w:p>
    <w:p w14:paraId="0A18BA09" w14:textId="77777777" w:rsidR="0035784F" w:rsidRDefault="0035784F" w:rsidP="004544F4">
      <w:pPr>
        <w:pStyle w:val="Annex"/>
        <w:numPr>
          <w:ilvl w:val="1"/>
          <w:numId w:val="3"/>
        </w:numPr>
      </w:pPr>
      <w:r w:rsidRPr="00504829">
        <w:t>Allard’s Law based on Meteorological Visibility</w:t>
      </w:r>
    </w:p>
    <w:p w14:paraId="798899E7" w14:textId="77777777" w:rsidR="0035784F" w:rsidRPr="006D7A02" w:rsidRDefault="0035784F" w:rsidP="0035784F">
      <w:pPr>
        <w:pStyle w:val="BodyText"/>
        <w:rPr>
          <w:color w:val="000000" w:themeColor="text1"/>
        </w:rPr>
      </w:pPr>
      <w:r w:rsidRPr="006D7A02">
        <w:rPr>
          <w:color w:val="000000" w:themeColor="text1"/>
        </w:rPr>
        <w:t>It is recommended in the IALA dictionary that the atmospheric extinction be described by using meteorological visibility V rather than the transmissivity T</w:t>
      </w:r>
      <w:r w:rsidRPr="006D7A02">
        <w:rPr>
          <w:color w:val="000000" w:themeColor="text1"/>
          <w:vertAlign w:val="subscript"/>
        </w:rPr>
        <w:t>M</w:t>
      </w:r>
      <w:r w:rsidRPr="006D7A02">
        <w:rPr>
          <w:color w:val="000000" w:themeColor="text1"/>
        </w:rPr>
        <w:t>.</w:t>
      </w:r>
    </w:p>
    <w:p w14:paraId="08851A3F" w14:textId="77777777" w:rsidR="0035784F" w:rsidRPr="006D7A02" w:rsidRDefault="0035784F" w:rsidP="0035784F">
      <w:pPr>
        <w:pStyle w:val="BodyText"/>
      </w:pPr>
      <w:r w:rsidRPr="006D7A02">
        <w:t xml:space="preserve">Allard's law can be expressed using meteorological visibility V by combining </w:t>
      </w:r>
      <w:r w:rsidRPr="006D7A02">
        <w:fldChar w:fldCharType="begin"/>
      </w:r>
      <w:r w:rsidRPr="006D7A02">
        <w:instrText xml:space="preserve"> REF _Ref449610997 \h </w:instrText>
      </w:r>
      <w:r>
        <w:instrText xml:space="preserve"> \* MERGEFORMAT </w:instrText>
      </w:r>
      <w:r w:rsidRPr="006D7A02">
        <w:fldChar w:fldCharType="separate"/>
      </w:r>
      <w:r w:rsidR="00F94E18">
        <w:t xml:space="preserve">Equation </w:t>
      </w:r>
      <w:r w:rsidR="00F94E18">
        <w:rPr>
          <w:noProof/>
        </w:rPr>
        <w:t>26</w:t>
      </w:r>
      <w:r w:rsidRPr="006D7A02">
        <w:fldChar w:fldCharType="end"/>
      </w:r>
      <w:r w:rsidRPr="006D7A02">
        <w:t xml:space="preserve"> and </w:t>
      </w:r>
      <w:r w:rsidRPr="006D7A02">
        <w:fldChar w:fldCharType="begin"/>
      </w:r>
      <w:r w:rsidRPr="006D7A02">
        <w:instrText xml:space="preserve"> REF _Ref449613649 \h </w:instrText>
      </w:r>
      <w:r>
        <w:instrText xml:space="preserve"> \* MERGEFORMAT </w:instrText>
      </w:r>
      <w:r w:rsidRPr="006D7A02">
        <w:fldChar w:fldCharType="separate"/>
      </w:r>
      <w:r w:rsidR="00F94E18">
        <w:t xml:space="preserve">Equation </w:t>
      </w:r>
      <w:r w:rsidR="00F94E18">
        <w:rPr>
          <w:noProof/>
        </w:rPr>
        <w:t>29</w:t>
      </w:r>
      <w:r w:rsidRPr="006D7A02">
        <w:fldChar w:fldCharType="end"/>
      </w:r>
      <w:r w:rsidRPr="006D7A02">
        <w:t>.</w:t>
      </w:r>
    </w:p>
    <w:p w14:paraId="754CA8F1" w14:textId="77777777" w:rsidR="0035784F" w:rsidRPr="006D7A02" w:rsidRDefault="0035784F" w:rsidP="0035784F">
      <w:pPr>
        <w:pStyle w:val="BodyText"/>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r>
                      <w:rPr>
                        <w:rFonts w:ascii="Cambria Math" w:hAnsi="Cambria Math"/>
                        <w:color w:val="000000" w:themeColor="text1"/>
                        <w:sz w:val="24"/>
                        <w:szCs w:val="24"/>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6D7A02">
        <w:rPr>
          <w:rFonts w:eastAsiaTheme="minorEastAsia"/>
          <w:color w:val="000000" w:themeColor="text1"/>
          <w:sz w:val="24"/>
          <w:szCs w:val="24"/>
        </w:rPr>
        <w:t xml:space="preserve"> </w:t>
      </w:r>
    </w:p>
    <w:p w14:paraId="18FA1F63" w14:textId="77777777" w:rsidR="0035784F" w:rsidRPr="006D7A02" w:rsidRDefault="0035784F" w:rsidP="0035784F">
      <w:pPr>
        <w:pStyle w:val="Caption"/>
        <w:rPr>
          <w:color w:val="000000" w:themeColor="text1"/>
        </w:rPr>
      </w:pPr>
      <w:bookmarkStart w:id="181" w:name="_Ref449614898"/>
      <w:r w:rsidRPr="006D7A02">
        <w:t xml:space="preserve">Equation </w:t>
      </w:r>
      <w:r w:rsidRPr="006D7A02">
        <w:fldChar w:fldCharType="begin"/>
      </w:r>
      <w:r w:rsidRPr="006D7A02">
        <w:instrText xml:space="preserve"> SEQ Equation \* ARABIC </w:instrText>
      </w:r>
      <w:r w:rsidRPr="006D7A02">
        <w:fldChar w:fldCharType="separate"/>
      </w:r>
      <w:r w:rsidR="00F94E18">
        <w:rPr>
          <w:noProof/>
        </w:rPr>
        <w:t>31</w:t>
      </w:r>
      <w:r w:rsidRPr="006D7A02">
        <w:fldChar w:fldCharType="end"/>
      </w:r>
      <w:bookmarkEnd w:id="181"/>
      <w:r w:rsidRPr="006D7A02">
        <w:t xml:space="preserve"> Allard’s law using meteorological visibility</w:t>
      </w:r>
    </w:p>
    <w:p w14:paraId="4E92D9ED" w14:textId="77777777" w:rsidR="0035784F" w:rsidRPr="006D7A02" w:rsidRDefault="0035784F" w:rsidP="0035784F">
      <w:pPr>
        <w:pStyle w:val="BodyText"/>
        <w:rPr>
          <w:color w:val="000000" w:themeColor="text1"/>
        </w:rPr>
      </w:pPr>
      <w:r w:rsidRPr="006D7A02">
        <w:rPr>
          <w:color w:val="000000" w:themeColor="text1"/>
        </w:rPr>
        <w:t>Where:</w:t>
      </w:r>
    </w:p>
    <w:p w14:paraId="72BF4571" w14:textId="77777777" w:rsidR="0035784F" w:rsidRPr="006D7A02" w:rsidRDefault="0035784F" w:rsidP="0035784F">
      <w:pPr>
        <w:pStyle w:val="BodyText"/>
        <w:ind w:left="708"/>
      </w:pPr>
      <w:r w:rsidRPr="006D7A02">
        <w:rPr>
          <w:rFonts w:ascii="Cambria Math" w:hAnsi="Cambria Math"/>
          <w:i/>
        </w:rPr>
        <w:t xml:space="preserve">E(d) </w:t>
      </w:r>
      <w:r>
        <w:tab/>
      </w:r>
      <w:r w:rsidRPr="006D7A02">
        <w:t>illuminance at the eye of the observer [lx]</w:t>
      </w:r>
    </w:p>
    <w:p w14:paraId="2ED7F2EB" w14:textId="77777777" w:rsidR="0035784F" w:rsidRPr="006D7A02" w:rsidRDefault="0035784F" w:rsidP="0035784F">
      <w:pPr>
        <w:pStyle w:val="BodyText"/>
        <w:ind w:firstLine="708"/>
      </w:pPr>
      <w:r w:rsidRPr="006D7A02">
        <w:rPr>
          <w:rFonts w:ascii="Cambria Math" w:hAnsi="Cambria Math"/>
          <w:i/>
        </w:rPr>
        <w:t>I</w:t>
      </w:r>
      <w:r w:rsidRPr="006D7A02">
        <w:t xml:space="preserve"> </w:t>
      </w:r>
      <w:r>
        <w:tab/>
      </w:r>
      <w:r w:rsidRPr="006D7A02">
        <w:t>luminous intensity of the light [cd]</w:t>
      </w:r>
    </w:p>
    <w:p w14:paraId="2D8EE662" w14:textId="77777777" w:rsidR="0035784F" w:rsidRPr="006D7A02" w:rsidRDefault="0035784F" w:rsidP="0035784F">
      <w:pPr>
        <w:pStyle w:val="BodyText"/>
        <w:ind w:firstLine="708"/>
      </w:pPr>
      <w:r w:rsidRPr="006D7A02">
        <w:rPr>
          <w:rFonts w:ascii="Cambria Math" w:hAnsi="Cambria Math"/>
          <w:i/>
        </w:rPr>
        <w:t>d</w:t>
      </w:r>
      <w:r w:rsidRPr="006D7A02">
        <w:t xml:space="preserve"> </w:t>
      </w:r>
      <w:r>
        <w:tab/>
      </w:r>
      <w:r w:rsidRPr="006D7A02">
        <w:t>distance in metres [m]</w:t>
      </w:r>
    </w:p>
    <w:p w14:paraId="5E28FC3D" w14:textId="77777777" w:rsidR="0035784F" w:rsidRDefault="0035784F" w:rsidP="0035784F">
      <w:pPr>
        <w:pStyle w:val="BodyText"/>
        <w:ind w:firstLine="708"/>
      </w:pPr>
      <w:r w:rsidRPr="006D7A02">
        <w:rPr>
          <w:rFonts w:ascii="Cambria Math" w:hAnsi="Cambria Math"/>
          <w:i/>
        </w:rPr>
        <w:t>V</w:t>
      </w:r>
      <w:r w:rsidRPr="006D7A02">
        <w:t xml:space="preserve"> </w:t>
      </w:r>
      <w:r>
        <w:tab/>
      </w:r>
      <w:r w:rsidRPr="006D7A02">
        <w:t>meteorological visibility in metres [m]</w:t>
      </w:r>
    </w:p>
    <w:p w14:paraId="6561AAAA" w14:textId="77777777" w:rsidR="0035784F" w:rsidRDefault="0035784F" w:rsidP="0035784F">
      <w:pPr>
        <w:pStyle w:val="BodyText"/>
        <w:ind w:firstLine="708"/>
        <w:rPr>
          <w:color w:val="000000" w:themeColor="text1"/>
        </w:rPr>
      </w:pPr>
    </w:p>
    <w:p w14:paraId="6EDD3B49" w14:textId="77777777" w:rsidR="0035784F" w:rsidRPr="006D7A02" w:rsidRDefault="0035784F" w:rsidP="0035784F">
      <w:pPr>
        <w:pStyle w:val="BodyText"/>
        <w:rPr>
          <w:color w:val="000000" w:themeColor="text1"/>
        </w:rPr>
      </w:pPr>
      <w:r>
        <w:rPr>
          <w:color w:val="000000" w:themeColor="text1"/>
        </w:rPr>
        <w:t xml:space="preserve">In older publications the distance </w:t>
      </w:r>
      <w:r w:rsidRPr="00631EDE">
        <w:rPr>
          <w:rFonts w:ascii="Cambria Math" w:hAnsi="Cambria Math"/>
          <w:i/>
          <w:color w:val="000000" w:themeColor="text1"/>
        </w:rPr>
        <w:t>d</w:t>
      </w:r>
      <w:r>
        <w:rPr>
          <w:color w:val="000000" w:themeColor="text1"/>
        </w:rPr>
        <w:t xml:space="preserve"> and the visibility </w:t>
      </w:r>
      <w:r w:rsidRPr="00631EDE">
        <w:rPr>
          <w:rFonts w:ascii="Cambria Math" w:hAnsi="Cambria Math"/>
          <w:i/>
          <w:color w:val="000000" w:themeColor="text1"/>
        </w:rPr>
        <w:t>V</w:t>
      </w:r>
      <w:r>
        <w:rPr>
          <w:color w:val="000000" w:themeColor="text1"/>
        </w:rPr>
        <w:t xml:space="preserve"> are expressed in nautical miles. </w:t>
      </w:r>
      <w:r>
        <w:rPr>
          <w:color w:val="000000" w:themeColor="text1"/>
        </w:rPr>
        <w:fldChar w:fldCharType="begin"/>
      </w:r>
      <w:r>
        <w:rPr>
          <w:color w:val="000000" w:themeColor="text1"/>
        </w:rPr>
        <w:instrText xml:space="preserve"> REF _Ref449614898 \h </w:instrText>
      </w:r>
      <w:r>
        <w:rPr>
          <w:color w:val="000000" w:themeColor="text1"/>
        </w:rPr>
      </w:r>
      <w:r>
        <w:rPr>
          <w:color w:val="000000" w:themeColor="text1"/>
        </w:rPr>
        <w:fldChar w:fldCharType="separate"/>
      </w:r>
      <w:r w:rsidR="00F94E18" w:rsidRPr="006D7A02">
        <w:t xml:space="preserve">Equation </w:t>
      </w:r>
      <w:r w:rsidR="00F94E18">
        <w:rPr>
          <w:noProof/>
        </w:rPr>
        <w:t>31</w:t>
      </w:r>
      <w:r>
        <w:rPr>
          <w:color w:val="000000" w:themeColor="text1"/>
        </w:rPr>
        <w:fldChar w:fldCharType="end"/>
      </w:r>
      <w:r>
        <w:rPr>
          <w:color w:val="000000" w:themeColor="text1"/>
        </w:rPr>
        <w:t xml:space="preserve"> then becomes</w:t>
      </w:r>
    </w:p>
    <w:p w14:paraId="38383F34" w14:textId="77777777" w:rsidR="0035784F" w:rsidRDefault="0035784F" w:rsidP="0035784F">
      <w:pPr>
        <w:pStyle w:val="BodyText"/>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10</m:t>
                    </m:r>
                  </m:e>
                  <m:sup>
                    <m:r>
                      <w:rPr>
                        <w:rFonts w:ascii="Cambria Math" w:hAnsi="Cambria Math"/>
                        <w:color w:val="000000" w:themeColor="text1"/>
                        <w:sz w:val="24"/>
                        <w:szCs w:val="24"/>
                      </w:rPr>
                      <m:t>6</m:t>
                    </m:r>
                  </m:sup>
                </m:sSup>
              </m:e>
            </m:d>
          </m:den>
        </m:f>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r>
                      <w:rPr>
                        <w:rFonts w:ascii="Cambria Math" w:hAnsi="Cambria Math"/>
                        <w:color w:val="000000" w:themeColor="text1"/>
                        <w:sz w:val="24"/>
                        <w:szCs w:val="24"/>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6D7A02">
        <w:rPr>
          <w:color w:val="000000" w:themeColor="text1"/>
        </w:rPr>
        <w:tab/>
      </w:r>
    </w:p>
    <w:p w14:paraId="60DD8614"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F94E18">
        <w:rPr>
          <w:noProof/>
        </w:rPr>
        <w:t>32</w:t>
      </w:r>
      <w:r>
        <w:fldChar w:fldCharType="end"/>
      </w:r>
      <w:r>
        <w:t xml:space="preserve"> Allard’s law using meteorological visibility and nautical miles</w:t>
      </w:r>
    </w:p>
    <w:p w14:paraId="2D6DA574" w14:textId="77777777" w:rsidR="0035784F" w:rsidRPr="006D7A02" w:rsidRDefault="0035784F" w:rsidP="0035784F">
      <w:pPr>
        <w:pStyle w:val="BodyText"/>
      </w:pPr>
      <w:r w:rsidRPr="006D7A02">
        <w:t>Where:</w:t>
      </w:r>
    </w:p>
    <w:p w14:paraId="6271141A" w14:textId="77777777" w:rsidR="0035784F" w:rsidRPr="006D7A02" w:rsidRDefault="0035784F" w:rsidP="0035784F">
      <w:pPr>
        <w:pStyle w:val="BodyText"/>
        <w:ind w:firstLine="708"/>
      </w:pPr>
      <w:r w:rsidRPr="006D7A02">
        <w:rPr>
          <w:rFonts w:ascii="Cambria Math" w:hAnsi="Cambria Math"/>
          <w:i/>
        </w:rPr>
        <w:t xml:space="preserve">E(d) </w:t>
      </w:r>
      <w:r w:rsidRPr="006D7A02">
        <w:rPr>
          <w:rFonts w:ascii="Cambria Math" w:hAnsi="Cambria Math"/>
          <w:i/>
        </w:rPr>
        <w:tab/>
      </w:r>
      <w:r w:rsidRPr="006D7A02">
        <w:t>illuminance at the eye of the observer [lx]</w:t>
      </w:r>
    </w:p>
    <w:p w14:paraId="271D15CB" w14:textId="77777777" w:rsidR="0035784F" w:rsidRPr="006D7A02" w:rsidRDefault="0035784F" w:rsidP="0035784F">
      <w:pPr>
        <w:pStyle w:val="BodyText"/>
        <w:ind w:firstLine="708"/>
      </w:pPr>
      <w:r w:rsidRPr="006D7A02">
        <w:rPr>
          <w:rFonts w:ascii="Cambria Math" w:hAnsi="Cambria Math"/>
          <w:i/>
        </w:rPr>
        <w:lastRenderedPageBreak/>
        <w:t>I</w:t>
      </w:r>
      <w:r w:rsidRPr="006D7A02">
        <w:t xml:space="preserve"> </w:t>
      </w:r>
      <w:r w:rsidRPr="006D7A02">
        <w:tab/>
        <w:t>luminous intensity of the light [cd]</w:t>
      </w:r>
    </w:p>
    <w:p w14:paraId="21D9D940" w14:textId="77777777" w:rsidR="0035784F" w:rsidRPr="006D7A02" w:rsidRDefault="0035784F" w:rsidP="0035784F">
      <w:pPr>
        <w:pStyle w:val="BodyText"/>
        <w:ind w:firstLine="708"/>
      </w:pPr>
      <w:r w:rsidRPr="006D7A02">
        <w:rPr>
          <w:rFonts w:ascii="Cambria Math" w:hAnsi="Cambria Math"/>
          <w:i/>
        </w:rPr>
        <w:t>d</w:t>
      </w:r>
      <w:r w:rsidRPr="006D7A02">
        <w:t xml:space="preserve"> </w:t>
      </w:r>
      <w:r w:rsidRPr="006D7A02">
        <w:tab/>
        <w:t>distance in nautical miles</w:t>
      </w:r>
    </w:p>
    <w:p w14:paraId="3D70312F" w14:textId="77777777" w:rsidR="0035784F" w:rsidRPr="006D7A02" w:rsidRDefault="0035784F" w:rsidP="0035784F">
      <w:pPr>
        <w:pStyle w:val="BodyText"/>
        <w:ind w:firstLine="708"/>
      </w:pPr>
      <w:r w:rsidRPr="006D7A02">
        <w:rPr>
          <w:rFonts w:ascii="Cambria Math" w:hAnsi="Cambria Math"/>
          <w:i/>
        </w:rPr>
        <w:t>V</w:t>
      </w:r>
      <w:r w:rsidRPr="006D7A02">
        <w:t xml:space="preserve"> </w:t>
      </w:r>
      <w:r w:rsidRPr="006D7A02">
        <w:tab/>
        <w:t>meteorological visibility in nautical miles</w:t>
      </w:r>
    </w:p>
    <w:p w14:paraId="4458779C" w14:textId="196AF53E" w:rsidR="00AA7903" w:rsidRDefault="0035784F" w:rsidP="00F34C9A">
      <w:pPr>
        <w:pStyle w:val="BodyText"/>
        <w:ind w:firstLine="708"/>
      </w:pPr>
      <w:r w:rsidRPr="006D7A02">
        <w:t>the units (not shown) associated with (3.43</w:t>
      </w:r>
      <w:r w:rsidRPr="006D7A02">
        <w:sym w:font="Symbol" w:char="F0B4"/>
      </w:r>
      <w:r w:rsidRPr="006D7A02">
        <w:t>10</w:t>
      </w:r>
      <w:r w:rsidRPr="006D7A02">
        <w:rPr>
          <w:vertAlign w:val="superscript"/>
        </w:rPr>
        <w:t>6</w:t>
      </w:r>
      <w:r w:rsidRPr="006D7A02">
        <w:t>) are m</w:t>
      </w:r>
      <w:r w:rsidRPr="006D7A02">
        <w:rPr>
          <w:vertAlign w:val="superscript"/>
        </w:rPr>
        <w:t>2</w:t>
      </w:r>
      <w:r w:rsidRPr="006D7A02">
        <w:t>/M</w:t>
      </w:r>
      <w:r w:rsidRPr="006D7A02">
        <w:rPr>
          <w:vertAlign w:val="superscript"/>
        </w:rPr>
        <w:t>2</w:t>
      </w:r>
    </w:p>
    <w:p w14:paraId="2CF18087" w14:textId="2FF1DDBC" w:rsidR="00BA7C48" w:rsidRDefault="000B614D" w:rsidP="000B614D">
      <w:pPr>
        <w:pStyle w:val="Annex"/>
      </w:pPr>
      <w:r>
        <w:t>References</w:t>
      </w:r>
    </w:p>
    <w:p w14:paraId="6CD43ECD" w14:textId="2E704ADF" w:rsidR="000B614D" w:rsidRDefault="000B614D" w:rsidP="000B614D">
      <w:pPr>
        <w:pStyle w:val="BodyText"/>
        <w:numPr>
          <w:ilvl w:val="0"/>
          <w:numId w:val="39"/>
        </w:numPr>
      </w:pPr>
      <w:bookmarkStart w:id="182" w:name="_Ref459800451"/>
      <w:r>
        <w:t>CIE 18.2 The Basis of Physical Photometry ( International Commission on Illumination, 1983)</w:t>
      </w:r>
      <w:bookmarkEnd w:id="182"/>
    </w:p>
    <w:p w14:paraId="6032EB6A" w14:textId="77777777" w:rsidR="00D663A4" w:rsidRDefault="00D663A4" w:rsidP="000B614D">
      <w:pPr>
        <w:pStyle w:val="BodyText"/>
        <w:numPr>
          <w:ilvl w:val="0"/>
          <w:numId w:val="39"/>
        </w:numPr>
      </w:pPr>
      <w:bookmarkStart w:id="183" w:name="_Ref460586314"/>
      <w:bookmarkStart w:id="184" w:name="_Ref460240054"/>
      <w:r w:rsidRPr="00D663A4">
        <w:t>Convention on the International Regulations for Preventing Collisions at Sea, 1972 (COLREGs)</w:t>
      </w:r>
      <w:r>
        <w:t>, International Maritime Organization</w:t>
      </w:r>
      <w:bookmarkEnd w:id="183"/>
      <w:r>
        <w:t xml:space="preserve"> </w:t>
      </w:r>
    </w:p>
    <w:p w14:paraId="35A1591E" w14:textId="1C7E2491" w:rsidR="00C91CF1" w:rsidRDefault="00C91CF1" w:rsidP="000B614D">
      <w:pPr>
        <w:pStyle w:val="BodyText"/>
        <w:numPr>
          <w:ilvl w:val="0"/>
          <w:numId w:val="39"/>
        </w:numPr>
      </w:pPr>
      <w:bookmarkStart w:id="185" w:name="_Ref460586379"/>
      <w:r>
        <w:t>Convention on International Civil Aviation, Annex 14, Aerodromes, Volume 1, Aerodrome Design and Operations</w:t>
      </w:r>
      <w:bookmarkEnd w:id="184"/>
      <w:bookmarkEnd w:id="185"/>
    </w:p>
    <w:p w14:paraId="5D9F3724" w14:textId="375D11A9" w:rsidR="00C91CF1" w:rsidRDefault="00666303" w:rsidP="000B614D">
      <w:pPr>
        <w:pStyle w:val="BodyText"/>
        <w:numPr>
          <w:ilvl w:val="0"/>
          <w:numId w:val="39"/>
        </w:numPr>
      </w:pPr>
      <w:bookmarkStart w:id="186" w:name="_Ref460823611"/>
      <w:r>
        <w:t>ISO 16508:1999 / CIE S 006.1/E-1998 Road Traffic Lights - Photometric Properties of 200 mm Roundel Signals</w:t>
      </w:r>
      <w:bookmarkEnd w:id="186"/>
    </w:p>
    <w:p w14:paraId="433A8715" w14:textId="0197306E" w:rsidR="00666303" w:rsidRDefault="000A1B4B" w:rsidP="000A1B4B">
      <w:pPr>
        <w:pStyle w:val="BodyText"/>
        <w:numPr>
          <w:ilvl w:val="0"/>
          <w:numId w:val="39"/>
        </w:numPr>
      </w:pPr>
      <w:r w:rsidRPr="000A1B4B">
        <w:t>CIE Publication No 43 Photometry of Floodlights</w:t>
      </w:r>
    </w:p>
    <w:p w14:paraId="2029995F" w14:textId="557F3AF1" w:rsidR="006561DD" w:rsidRPr="000B614D" w:rsidRDefault="006561DD" w:rsidP="006561DD">
      <w:pPr>
        <w:pStyle w:val="BodyText"/>
        <w:numPr>
          <w:ilvl w:val="0"/>
          <w:numId w:val="39"/>
        </w:numPr>
      </w:pPr>
      <w:r w:rsidRPr="006561DD">
        <w:t>CIE Publication No 70 The Measurement of Absolute Intensity Distributions</w:t>
      </w:r>
    </w:p>
    <w:sectPr w:rsidR="006561DD" w:rsidRPr="000B614D" w:rsidSect="0019315F">
      <w:headerReference w:type="even" r:id="rId29"/>
      <w:headerReference w:type="default" r:id="rId30"/>
      <w:footerReference w:type="default" r:id="rId31"/>
      <w:headerReference w:type="first" r:id="rId3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 w:author="Noname" w:date="2017-03-30T09:38:00Z" w:initials="NN">
    <w:p w14:paraId="2C7E4B95" w14:textId="7C84D209" w:rsidR="00C17101" w:rsidRDefault="00C17101">
      <w:pPr>
        <w:pStyle w:val="CommentText"/>
      </w:pPr>
      <w:r>
        <w:rPr>
          <w:rStyle w:val="CommentReference"/>
        </w:rPr>
        <w:annotationRef/>
      </w:r>
      <w:r>
        <w:t>Replace T with V</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7E4B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7B359D" w14:textId="77777777" w:rsidR="003507D0" w:rsidRDefault="003507D0" w:rsidP="003274DB">
      <w:r>
        <w:separator/>
      </w:r>
    </w:p>
    <w:p w14:paraId="7EC4B4E7" w14:textId="77777777" w:rsidR="003507D0" w:rsidRDefault="003507D0"/>
  </w:endnote>
  <w:endnote w:type="continuationSeparator" w:id="0">
    <w:p w14:paraId="19B715FB" w14:textId="77777777" w:rsidR="003507D0" w:rsidRDefault="003507D0" w:rsidP="003274DB">
      <w:r>
        <w:continuationSeparator/>
      </w:r>
    </w:p>
    <w:p w14:paraId="1FD2F87B" w14:textId="77777777" w:rsidR="003507D0" w:rsidRDefault="003507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E4D5F" w14:textId="77777777" w:rsidR="00C17101" w:rsidRDefault="00C1710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C17101" w:rsidRDefault="00C1710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C17101" w:rsidRDefault="00C1710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C17101" w:rsidRDefault="00C1710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C17101" w:rsidRDefault="00C17101"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F33B5" w14:textId="77777777" w:rsidR="00C17101" w:rsidRDefault="00C17101"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516AC37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C17101" w:rsidRPr="00ED2A8D" w:rsidRDefault="00C17101"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C17101" w:rsidRPr="00ED2A8D" w:rsidRDefault="00C17101" w:rsidP="008747E0">
    <w:pPr>
      <w:pStyle w:val="Footer"/>
    </w:pPr>
  </w:p>
  <w:p w14:paraId="3A2C5A86" w14:textId="77777777" w:rsidR="00C17101" w:rsidRPr="00ED2A8D" w:rsidRDefault="00C17101" w:rsidP="008747E0">
    <w:pPr>
      <w:pStyle w:val="Footer"/>
    </w:pPr>
  </w:p>
  <w:p w14:paraId="52999534" w14:textId="77777777" w:rsidR="00C17101" w:rsidRPr="00ED2A8D" w:rsidRDefault="00C17101"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9D7D7" w14:textId="77777777" w:rsidR="00C17101" w:rsidRDefault="00C17101"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0DD4D02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C17101" w:rsidRPr="006A506B" w:rsidRDefault="00C17101" w:rsidP="00525922">
    <w:pPr>
      <w:pStyle w:val="Footerlandscape"/>
      <w:rPr>
        <w:rStyle w:val="PageNumber"/>
        <w:szCs w:val="15"/>
        <w:lang w:val="de-DE"/>
      </w:rPr>
    </w:pPr>
    <w:r w:rsidRPr="00C907DF">
      <w:rPr>
        <w:szCs w:val="15"/>
      </w:rPr>
      <w:fldChar w:fldCharType="begin"/>
    </w:r>
    <w:r w:rsidRPr="006A506B">
      <w:rPr>
        <w:szCs w:val="15"/>
        <w:lang w:val="de-DE"/>
      </w:rPr>
      <w:instrText xml:space="preserve"> STYLEREF "Document title" \* MERGEFORMAT </w:instrText>
    </w:r>
    <w:r w:rsidRPr="00C907DF">
      <w:rPr>
        <w:szCs w:val="15"/>
      </w:rPr>
      <w:fldChar w:fldCharType="separate"/>
    </w:r>
    <w:r>
      <w:rPr>
        <w:b w:val="0"/>
        <w:bCs/>
        <w:noProof/>
        <w:szCs w:val="15"/>
        <w:lang w:val="de-DE"/>
      </w:rPr>
      <w:t>Fehler! Verwenden Sie die Registerkarte 'Start', um Document title dem Text zuzuweisen, der hier angezeigt werden soll.</w:t>
    </w:r>
    <w:r w:rsidRPr="00C907DF">
      <w:rPr>
        <w:szCs w:val="15"/>
      </w:rPr>
      <w:fldChar w:fldCharType="end"/>
    </w:r>
    <w:r w:rsidRPr="006D130E">
      <w:rPr>
        <w:szCs w:val="15"/>
        <w:lang w:val="de-DE"/>
      </w:rPr>
      <w:t xml:space="preserve"> </w:t>
    </w:r>
    <w:r>
      <w:rPr>
        <w:szCs w:val="15"/>
      </w:rPr>
      <w:fldChar w:fldCharType="begin"/>
    </w:r>
    <w:r w:rsidRPr="006D130E">
      <w:rPr>
        <w:szCs w:val="15"/>
        <w:lang w:val="de-DE"/>
      </w:rPr>
      <w:instrText xml:space="preserve"> STYLEREF "Document number" \* MERGEFORMAT </w:instrText>
    </w:r>
    <w:r>
      <w:rPr>
        <w:szCs w:val="15"/>
      </w:rPr>
      <w:fldChar w:fldCharType="separate"/>
    </w:r>
    <w:r>
      <w:rPr>
        <w:noProof/>
        <w:szCs w:val="15"/>
        <w:lang w:val="de-DE"/>
      </w:rPr>
      <w:t>DRAFT</w:t>
    </w:r>
    <w:r>
      <w:rPr>
        <w:szCs w:val="15"/>
      </w:rPr>
      <w:fldChar w:fldCharType="end"/>
    </w:r>
    <w:r w:rsidRPr="006A506B">
      <w:rPr>
        <w:szCs w:val="15"/>
        <w:lang w:val="de-DE"/>
      </w:rPr>
      <w:t xml:space="preserve"> – </w:t>
    </w:r>
    <w:r>
      <w:rPr>
        <w:szCs w:val="15"/>
      </w:rPr>
      <w:fldChar w:fldCharType="begin"/>
    </w:r>
    <w:r w:rsidRPr="006A506B">
      <w:rPr>
        <w:szCs w:val="15"/>
        <w:lang w:val="de-DE"/>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753135EC" w14:textId="2674E641" w:rsidR="00C17101" w:rsidRPr="00525922" w:rsidRDefault="00C17101"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CE0F5" w14:textId="310B181B" w:rsidR="00C17101" w:rsidRPr="00C716E5" w:rsidRDefault="00C17101" w:rsidP="00C716E5">
    <w:pPr>
      <w:pStyle w:val="Footer"/>
      <w:rPr>
        <w:sz w:val="15"/>
        <w:szCs w:val="15"/>
      </w:rPr>
    </w:pPr>
  </w:p>
  <w:p w14:paraId="563B890B" w14:textId="77777777" w:rsidR="00C17101" w:rsidRDefault="00C17101" w:rsidP="00C716E5">
    <w:pPr>
      <w:pStyle w:val="Footerportrait"/>
    </w:pPr>
  </w:p>
  <w:p w14:paraId="352ACC75" w14:textId="6BF7D59B" w:rsidR="00C17101" w:rsidRPr="00C907DF" w:rsidRDefault="002B33D3" w:rsidP="00C716E5">
    <w:pPr>
      <w:pStyle w:val="Footerportrait"/>
      <w:rPr>
        <w:rStyle w:val="PageNumber"/>
        <w:szCs w:val="15"/>
      </w:rPr>
    </w:pPr>
    <w:fldSimple w:instr=" STYLEREF &quot;Document type&quot; \* MERGEFORMAT ">
      <w:r w:rsidR="00B35C6C">
        <w:t>IALA Guideline</w:t>
      </w:r>
    </w:fldSimple>
    <w:r w:rsidR="00C17101" w:rsidRPr="00C907DF">
      <w:t xml:space="preserve"> </w:t>
    </w:r>
    <w:fldSimple w:instr=" STYLEREF &quot;Document number&quot; \* MERGEFORMAT ">
      <w:r w:rsidR="00B35C6C">
        <w:t>DRAFT</w:t>
      </w:r>
    </w:fldSimple>
    <w:r w:rsidR="00C17101" w:rsidRPr="00C907DF">
      <w:t xml:space="preserve"> –</w:t>
    </w:r>
    <w:r w:rsidR="00C17101">
      <w:t xml:space="preserve"> </w:t>
    </w:r>
    <w:fldSimple w:instr=" STYLEREF &quot;Document name&quot; \* MERGEFORMAT ">
      <w:r w:rsidR="00B35C6C">
        <w:t>Calculation of Luminous intensity and range</w:t>
      </w:r>
    </w:fldSimple>
  </w:p>
  <w:p w14:paraId="15200F68" w14:textId="4AD0EB85" w:rsidR="00C17101" w:rsidRPr="00C907DF" w:rsidRDefault="002B33D3" w:rsidP="00C716E5">
    <w:pPr>
      <w:pStyle w:val="Footerportrait"/>
    </w:pPr>
    <w:fldSimple w:instr=" STYLEREF &quot;Edition number&quot; \* MERGEFORMAT ">
      <w:r w:rsidR="00B35C6C">
        <w:t>Edition x.x</w:t>
      </w:r>
    </w:fldSimple>
    <w:r w:rsidR="00C17101">
      <w:t xml:space="preserve">  </w:t>
    </w:r>
    <w:fldSimple w:instr=" STYLEREF &quot;Document date&quot; \* MERGEFORMAT ">
      <w:r w:rsidR="00B35C6C">
        <w:t>Document date</w:t>
      </w:r>
    </w:fldSimple>
    <w:r w:rsidR="00C17101" w:rsidRPr="00C907DF">
      <w:tab/>
    </w:r>
    <w:r w:rsidR="00C17101">
      <w:t xml:space="preserve">P </w:t>
    </w:r>
    <w:r w:rsidR="00C17101" w:rsidRPr="00C907DF">
      <w:rPr>
        <w:rStyle w:val="PageNumber"/>
        <w:szCs w:val="15"/>
      </w:rPr>
      <w:fldChar w:fldCharType="begin"/>
    </w:r>
    <w:r w:rsidR="00C17101" w:rsidRPr="00C907DF">
      <w:rPr>
        <w:rStyle w:val="PageNumber"/>
        <w:szCs w:val="15"/>
      </w:rPr>
      <w:instrText xml:space="preserve">PAGE  </w:instrText>
    </w:r>
    <w:r w:rsidR="00C17101" w:rsidRPr="00C907DF">
      <w:rPr>
        <w:rStyle w:val="PageNumber"/>
        <w:szCs w:val="15"/>
      </w:rPr>
      <w:fldChar w:fldCharType="separate"/>
    </w:r>
    <w:r w:rsidR="00B35C6C">
      <w:rPr>
        <w:rStyle w:val="PageNumber"/>
        <w:szCs w:val="15"/>
      </w:rPr>
      <w:t>3</w:t>
    </w:r>
    <w:r w:rsidR="00C17101"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DA954" w14:textId="77777777" w:rsidR="00C17101" w:rsidRDefault="00C17101" w:rsidP="00C716E5">
    <w:pPr>
      <w:pStyle w:val="Footer"/>
    </w:pPr>
  </w:p>
  <w:p w14:paraId="3C619E6F" w14:textId="77777777" w:rsidR="00C17101" w:rsidRDefault="00C17101" w:rsidP="00C716E5">
    <w:pPr>
      <w:pStyle w:val="Footerportrait"/>
    </w:pPr>
  </w:p>
  <w:p w14:paraId="53E61730" w14:textId="38A31293" w:rsidR="00C17101" w:rsidRPr="00C907DF" w:rsidRDefault="002B33D3" w:rsidP="00C716E5">
    <w:pPr>
      <w:pStyle w:val="Footerportrait"/>
    </w:pPr>
    <w:fldSimple w:instr=" STYLEREF &quot;Document type&quot; \* MERGEFORMAT ">
      <w:r w:rsidR="00B35C6C">
        <w:t>IALA Guideline</w:t>
      </w:r>
    </w:fldSimple>
    <w:r w:rsidR="00C17101" w:rsidRPr="00C907DF">
      <w:t xml:space="preserve"> </w:t>
    </w:r>
    <w:fldSimple w:instr=" STYLEREF &quot;Document number&quot; \* MERGEFORMAT ">
      <w:r w:rsidR="00B35C6C">
        <w:t>DRAFT</w:t>
      </w:r>
    </w:fldSimple>
    <w:r w:rsidR="00C17101" w:rsidRPr="00C907DF">
      <w:t xml:space="preserve"> –</w:t>
    </w:r>
    <w:r w:rsidR="00C17101">
      <w:t xml:space="preserve"> </w:t>
    </w:r>
    <w:fldSimple w:instr=" STYLEREF &quot;Document name&quot; \* MERGEFORMAT ">
      <w:r w:rsidR="00B35C6C">
        <w:t>Calculation of Luminous intensity and range</w:t>
      </w:r>
    </w:fldSimple>
    <w:r w:rsidR="00C17101">
      <w:tab/>
    </w:r>
  </w:p>
  <w:p w14:paraId="3D146753" w14:textId="1249E9C7" w:rsidR="00C17101" w:rsidRPr="00C907DF" w:rsidRDefault="002B33D3" w:rsidP="00C716E5">
    <w:pPr>
      <w:pStyle w:val="Footerportrait"/>
    </w:pPr>
    <w:fldSimple w:instr=" STYLEREF &quot;Edition number&quot; \* MERGEFORMAT ">
      <w:r w:rsidR="00B35C6C">
        <w:t>Edition x.x</w:t>
      </w:r>
    </w:fldSimple>
    <w:r w:rsidR="00C17101">
      <w:t xml:space="preserve">  </w:t>
    </w:r>
    <w:fldSimple w:instr=" STYLEREF &quot;Document date&quot; \* MERGEFORMAT ">
      <w:r w:rsidR="00B35C6C">
        <w:t>Document date</w:t>
      </w:r>
    </w:fldSimple>
    <w:r w:rsidR="00C17101">
      <w:tab/>
    </w:r>
    <w:r w:rsidR="00C17101">
      <w:rPr>
        <w:rStyle w:val="PageNumber"/>
        <w:szCs w:val="15"/>
      </w:rPr>
      <w:t xml:space="preserve">P </w:t>
    </w:r>
    <w:r w:rsidR="00C17101" w:rsidRPr="00C907DF">
      <w:rPr>
        <w:rStyle w:val="PageNumber"/>
        <w:szCs w:val="15"/>
      </w:rPr>
      <w:fldChar w:fldCharType="begin"/>
    </w:r>
    <w:r w:rsidR="00C17101" w:rsidRPr="00C907DF">
      <w:rPr>
        <w:rStyle w:val="PageNumber"/>
        <w:szCs w:val="15"/>
      </w:rPr>
      <w:instrText xml:space="preserve">PAGE  </w:instrText>
    </w:r>
    <w:r w:rsidR="00C17101" w:rsidRPr="00C907DF">
      <w:rPr>
        <w:rStyle w:val="PageNumber"/>
        <w:szCs w:val="15"/>
      </w:rPr>
      <w:fldChar w:fldCharType="separate"/>
    </w:r>
    <w:r w:rsidR="00B35C6C">
      <w:rPr>
        <w:rStyle w:val="PageNumber"/>
        <w:szCs w:val="15"/>
      </w:rPr>
      <w:t>28</w:t>
    </w:r>
    <w:r w:rsidR="00C17101"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C3FF05" w14:textId="77777777" w:rsidR="003507D0" w:rsidRDefault="003507D0" w:rsidP="003274DB">
      <w:r>
        <w:separator/>
      </w:r>
    </w:p>
    <w:p w14:paraId="5A1B5BD3" w14:textId="77777777" w:rsidR="003507D0" w:rsidRDefault="003507D0"/>
  </w:footnote>
  <w:footnote w:type="continuationSeparator" w:id="0">
    <w:p w14:paraId="6CC3474B" w14:textId="77777777" w:rsidR="003507D0" w:rsidRDefault="003507D0" w:rsidP="003274DB">
      <w:r>
        <w:continuationSeparator/>
      </w:r>
    </w:p>
    <w:p w14:paraId="1A92FF3C" w14:textId="77777777" w:rsidR="003507D0" w:rsidRDefault="003507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F0EFA" w14:textId="35469762" w:rsidR="00B35C6C" w:rsidRDefault="00B35C6C">
    <w:pPr>
      <w:pStyle w:val="Header"/>
    </w:pPr>
    <w:r>
      <w:rPr>
        <w:noProof/>
      </w:rPr>
      <w:pict w14:anchorId="3BC5FB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316641" o:spid="_x0000_s2050" type="#_x0000_t136" style="position:absolute;margin-left:0;margin-top:0;width:571.4pt;height:87.9pt;rotation:315;z-index:-251621376;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78D03" w14:textId="148BE0B8" w:rsidR="00E66056" w:rsidRDefault="00B35C6C" w:rsidP="008C3CEF">
    <w:pPr>
      <w:pStyle w:val="Header"/>
      <w:jc w:val="right"/>
    </w:pPr>
    <w:r>
      <w:rPr>
        <w:noProof/>
      </w:rPr>
      <w:pict w14:anchorId="28064B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316642" o:spid="_x0000_s2051" type="#_x0000_t136" style="position:absolute;left:0;text-align:left;margin-left:0;margin-top:0;width:571.4pt;height:87.9pt;rotation:315;z-index:-251619328;mso-position-horizontal:center;mso-position-horizontal-relative:margin;mso-position-vertical:center;mso-position-vertical-relative:margin" o:allowincell="f" fillcolor="silver" stroked="f">
          <v:fill opacity=".5"/>
          <v:textpath style="font-family:&quot;Calibri&quot;;font-size:1pt" string="IALA working paper"/>
        </v:shape>
      </w:pict>
    </w:r>
    <w:r w:rsidR="00E66056">
      <w:t>ENG7-9.4</w:t>
    </w:r>
  </w:p>
  <w:p w14:paraId="51BDC79A" w14:textId="72D5F57A" w:rsidR="00C17101" w:rsidRPr="00ED2A8D" w:rsidRDefault="00E66056" w:rsidP="008C3CEF">
    <w:pPr>
      <w:pStyle w:val="Header"/>
      <w:jc w:val="right"/>
    </w:pPr>
    <w:r>
      <w:t xml:space="preserve">Formerly </w:t>
    </w:r>
    <w:r w:rsidR="007B2180">
      <w:t>ENG6-11.2.21</w:t>
    </w:r>
    <w:r w:rsidR="00C17101" w:rsidRPr="00442889">
      <w:rPr>
        <w:noProof/>
        <w:lang w:val="en-IE" w:eastAsia="en-IE"/>
      </w:rPr>
      <w:drawing>
        <wp:anchor distT="0" distB="0" distL="114300" distR="114300" simplePos="0" relativeHeight="251660288"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89F2CF1" w14:textId="77777777" w:rsidR="00C17101" w:rsidRPr="00ED2A8D" w:rsidRDefault="00C17101" w:rsidP="008747E0">
    <w:pPr>
      <w:pStyle w:val="Header"/>
    </w:pPr>
  </w:p>
  <w:p w14:paraId="0D8C1D21" w14:textId="77777777" w:rsidR="00C17101" w:rsidRDefault="00C17101" w:rsidP="008747E0">
    <w:pPr>
      <w:pStyle w:val="Header"/>
    </w:pPr>
  </w:p>
  <w:p w14:paraId="53462CF7" w14:textId="77777777" w:rsidR="00C17101" w:rsidRDefault="00C17101" w:rsidP="008747E0">
    <w:pPr>
      <w:pStyle w:val="Header"/>
    </w:pPr>
  </w:p>
  <w:p w14:paraId="4637DF7D" w14:textId="77777777" w:rsidR="00C17101" w:rsidRDefault="00C17101" w:rsidP="008747E0">
    <w:pPr>
      <w:pStyle w:val="Header"/>
    </w:pPr>
  </w:p>
  <w:p w14:paraId="68859D7E" w14:textId="77777777" w:rsidR="00C17101" w:rsidRDefault="00C17101" w:rsidP="008747E0">
    <w:pPr>
      <w:pStyle w:val="Header"/>
    </w:pPr>
  </w:p>
  <w:p w14:paraId="68F7D7DE" w14:textId="77777777" w:rsidR="00C17101" w:rsidRDefault="00C17101" w:rsidP="008747E0">
    <w:pPr>
      <w:pStyle w:val="Header"/>
    </w:pPr>
    <w:r>
      <w:rPr>
        <w:noProof/>
        <w:lang w:val="en-IE" w:eastAsia="en-IE"/>
      </w:rPr>
      <w:drawing>
        <wp:anchor distT="0" distB="0" distL="114300" distR="114300" simplePos="0" relativeHeight="251657216"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C17101" w:rsidRPr="00ED2A8D" w:rsidRDefault="00C17101" w:rsidP="008747E0">
    <w:pPr>
      <w:pStyle w:val="Header"/>
    </w:pPr>
  </w:p>
  <w:p w14:paraId="2359230C" w14:textId="77777777" w:rsidR="00C17101" w:rsidRPr="00ED2A8D" w:rsidRDefault="00C17101"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35980" w14:textId="31E7A846" w:rsidR="00C17101" w:rsidRDefault="00B35C6C">
    <w:pPr>
      <w:pStyle w:val="Header"/>
    </w:pPr>
    <w:r>
      <w:rPr>
        <w:noProof/>
      </w:rPr>
      <w:pict w14:anchorId="0BD628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316640" o:spid="_x0000_s2049" type="#_x0000_t136" style="position:absolute;margin-left:0;margin-top:0;width:571.4pt;height:87.9pt;rotation:315;z-index:-251623424;mso-position-horizontal:center;mso-position-horizontal-relative:margin;mso-position-vertical:center;mso-position-vertical-relative:margin" o:allowincell="f" fillcolor="silver" stroked="f">
          <v:fill opacity=".5"/>
          <v:textpath style="font-family:&quot;Calibri&quot;;font-size:1pt" string="IALA working paper"/>
        </v:shape>
      </w:pict>
    </w:r>
    <w:r w:rsidR="00C17101">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C17101" w:rsidRDefault="00C17101">
    <w:pPr>
      <w:pStyle w:val="Header"/>
    </w:pPr>
  </w:p>
  <w:p w14:paraId="457BCDF6" w14:textId="77777777" w:rsidR="00C17101" w:rsidRDefault="00C1710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4CB15A" w14:textId="128B605F" w:rsidR="00B35C6C" w:rsidRDefault="00B35C6C">
    <w:pPr>
      <w:pStyle w:val="Header"/>
    </w:pPr>
    <w:r>
      <w:rPr>
        <w:noProof/>
      </w:rPr>
      <w:pict w14:anchorId="78DEB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316644" o:spid="_x0000_s2053" type="#_x0000_t136" style="position:absolute;margin-left:0;margin-top:0;width:571.4pt;height:87.9pt;rotation:315;z-index:-251615232;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50CF" w14:textId="766BE3EC" w:rsidR="00C17101" w:rsidRPr="00ED2A8D" w:rsidRDefault="00B35C6C" w:rsidP="008747E0">
    <w:pPr>
      <w:pStyle w:val="Header"/>
    </w:pPr>
    <w:r>
      <w:rPr>
        <w:noProof/>
      </w:rPr>
      <w:pict w14:anchorId="730DE0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316645" o:spid="_x0000_s2054" type="#_x0000_t136" style="position:absolute;margin-left:0;margin-top:0;width:571.4pt;height:87.9pt;rotation:315;z-index:-251613184;mso-position-horizontal:center;mso-position-horizontal-relative:margin;mso-position-vertical:center;mso-position-vertical-relative:margin" o:allowincell="f" fillcolor="silver" stroked="f">
          <v:fill opacity=".5"/>
          <v:textpath style="font-family:&quot;Calibri&quot;;font-size:1pt" string="IALA working paper"/>
        </v:shape>
      </w:pict>
    </w:r>
    <w:r w:rsidR="00C17101">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C17101" w:rsidRPr="00ED2A8D" w:rsidRDefault="00C17101" w:rsidP="008747E0">
    <w:pPr>
      <w:pStyle w:val="Header"/>
    </w:pPr>
  </w:p>
  <w:p w14:paraId="4196D5A3" w14:textId="77777777" w:rsidR="00C17101" w:rsidRDefault="00C17101" w:rsidP="008747E0">
    <w:pPr>
      <w:pStyle w:val="Header"/>
    </w:pPr>
  </w:p>
  <w:p w14:paraId="528EA521" w14:textId="77777777" w:rsidR="00C17101" w:rsidRDefault="00C17101" w:rsidP="008747E0">
    <w:pPr>
      <w:pStyle w:val="Header"/>
    </w:pPr>
  </w:p>
  <w:p w14:paraId="4561D7CD" w14:textId="77777777" w:rsidR="00C17101" w:rsidRDefault="00C17101" w:rsidP="008747E0">
    <w:pPr>
      <w:pStyle w:val="Header"/>
    </w:pPr>
  </w:p>
  <w:p w14:paraId="55A0B421" w14:textId="5AAA95B1" w:rsidR="00C17101" w:rsidRPr="00441393" w:rsidRDefault="00C17101" w:rsidP="00441393">
    <w:pPr>
      <w:pStyle w:val="Contents"/>
    </w:pPr>
    <w:r>
      <w:t>DOCUMENT REVISION</w:t>
    </w:r>
  </w:p>
  <w:p w14:paraId="5B698B96" w14:textId="77777777" w:rsidR="00C17101" w:rsidRPr="00ED2A8D" w:rsidRDefault="00C17101" w:rsidP="008747E0">
    <w:pPr>
      <w:pStyle w:val="Header"/>
    </w:pPr>
  </w:p>
  <w:p w14:paraId="7B1CF08D" w14:textId="77777777" w:rsidR="00C17101" w:rsidRPr="00AC33A2" w:rsidRDefault="00C17101"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C815E" w14:textId="79CC963E" w:rsidR="00B35C6C" w:rsidRDefault="00B35C6C">
    <w:pPr>
      <w:pStyle w:val="Header"/>
    </w:pPr>
    <w:r>
      <w:rPr>
        <w:noProof/>
      </w:rPr>
      <w:pict w14:anchorId="5C6716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316643" o:spid="_x0000_s2052" type="#_x0000_t136" style="position:absolute;margin-left:0;margin-top:0;width:571.4pt;height:87.9pt;rotation:315;z-index:-251617280;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315E0" w14:textId="1C3C43D5" w:rsidR="00B35C6C" w:rsidRDefault="00B35C6C">
    <w:pPr>
      <w:pStyle w:val="Header"/>
    </w:pPr>
    <w:r>
      <w:rPr>
        <w:noProof/>
      </w:rPr>
      <w:pict w14:anchorId="7747E5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316647" o:spid="_x0000_s2056" type="#_x0000_t136" style="position:absolute;margin-left:0;margin-top:0;width:571.4pt;height:87.9pt;rotation:315;z-index:-251609088;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D6DB5" w14:textId="470FB001" w:rsidR="00C17101" w:rsidRPr="00667792" w:rsidRDefault="00B35C6C" w:rsidP="00667792">
    <w:pPr>
      <w:pStyle w:val="Header"/>
    </w:pPr>
    <w:r>
      <w:rPr>
        <w:noProof/>
      </w:rPr>
      <w:pict w14:anchorId="662C28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316648" o:spid="_x0000_s2057" type="#_x0000_t136" style="position:absolute;margin-left:0;margin-top:0;width:571.4pt;height:87.9pt;rotation:315;z-index:-251607040;mso-position-horizontal:center;mso-position-horizontal-relative:margin;mso-position-vertical:center;mso-position-vertical-relative:margin" o:allowincell="f" fillcolor="silver" stroked="f">
          <v:fill opacity=".5"/>
          <v:textpath style="font-family:&quot;Calibri&quot;;font-size:1pt" string="IALA working paper"/>
        </v:shape>
      </w:pict>
    </w:r>
    <w:r w:rsidR="00C17101">
      <w:rPr>
        <w:noProof/>
        <w:lang w:val="en-IE" w:eastAsia="en-IE"/>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00E3B" w14:textId="0E52B6E9" w:rsidR="00B35C6C" w:rsidRDefault="00B35C6C">
    <w:pPr>
      <w:pStyle w:val="Header"/>
    </w:pPr>
    <w:r>
      <w:rPr>
        <w:noProof/>
      </w:rPr>
      <w:pict w14:anchorId="490CE2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316646" o:spid="_x0000_s2055" type="#_x0000_t136" style="position:absolute;margin-left:0;margin-top:0;width:571.4pt;height:87.9pt;rotation:315;z-index:-251611136;mso-position-horizontal:center;mso-position-horizontal-relative:margin;mso-position-vertical:center;mso-position-vertical-relative:margin" o:allowincell="f" fillcolor="silver" stroked="f">
          <v:fill opacity=".5"/>
          <v:textpath style="font-family:&quot;Calibri&quot;;font-size:1pt" string="IALA working pap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4DE7A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00863FA"/>
    <w:lvl w:ilvl="0">
      <w:start w:val="1"/>
      <w:numFmt w:val="decimal"/>
      <w:lvlText w:val="%1."/>
      <w:lvlJc w:val="left"/>
      <w:pPr>
        <w:tabs>
          <w:tab w:val="num" w:pos="1800"/>
        </w:tabs>
        <w:ind w:left="1800" w:hanging="360"/>
      </w:pPr>
    </w:lvl>
  </w:abstractNum>
  <w:abstractNum w:abstractNumId="2">
    <w:nsid w:val="FFFFFF7D"/>
    <w:multiLevelType w:val="singleLevel"/>
    <w:tmpl w:val="E970EE60"/>
    <w:lvl w:ilvl="0">
      <w:start w:val="1"/>
      <w:numFmt w:val="decimal"/>
      <w:lvlText w:val="%1."/>
      <w:lvlJc w:val="left"/>
      <w:pPr>
        <w:tabs>
          <w:tab w:val="num" w:pos="1440"/>
        </w:tabs>
        <w:ind w:left="1440" w:hanging="360"/>
      </w:pPr>
    </w:lvl>
  </w:abstractNum>
  <w:abstractNum w:abstractNumId="3">
    <w:nsid w:val="FFFFFF7F"/>
    <w:multiLevelType w:val="singleLevel"/>
    <w:tmpl w:val="C0367C9E"/>
    <w:lvl w:ilvl="0">
      <w:start w:val="1"/>
      <w:numFmt w:val="decimal"/>
      <w:lvlText w:val="%1."/>
      <w:lvlJc w:val="left"/>
      <w:pPr>
        <w:tabs>
          <w:tab w:val="num" w:pos="720"/>
        </w:tabs>
        <w:ind w:left="720" w:hanging="360"/>
      </w:pPr>
    </w:lvl>
  </w:abstractNum>
  <w:abstractNum w:abstractNumId="4">
    <w:nsid w:val="FFFFFF80"/>
    <w:multiLevelType w:val="singleLevel"/>
    <w:tmpl w:val="CBA29D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7882D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4A2B38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C63B6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357EAB14"/>
    <w:lvl w:ilvl="0">
      <w:start w:val="1"/>
      <w:numFmt w:val="bullet"/>
      <w:lvlText w:val=""/>
      <w:lvlJc w:val="left"/>
      <w:pPr>
        <w:tabs>
          <w:tab w:val="num" w:pos="360"/>
        </w:tabs>
        <w:ind w:left="360" w:hanging="360"/>
      </w:pPr>
      <w:rPr>
        <w:rFonts w:ascii="Symbol" w:hAnsi="Symbol" w:hint="default"/>
      </w:rPr>
    </w:lvl>
  </w:abstractNum>
  <w:abstractNum w:abstractNumId="10">
    <w:nsid w:val="01E901C6"/>
    <w:multiLevelType w:val="multilevel"/>
    <w:tmpl w:val="E9D8C97E"/>
    <w:lvl w:ilvl="0">
      <w:start w:val="1"/>
      <w:numFmt w:val="decimal"/>
      <w:lvlText w:val="Figure %1"/>
      <w:lvlJc w:val="left"/>
      <w:pPr>
        <w:ind w:left="992" w:hanging="992"/>
      </w:pPr>
      <w:rPr>
        <w:rFonts w:asciiTheme="minorHAnsi" w:hAnsiTheme="minorHAnsi" w:hint="default"/>
        <w:b w:val="0"/>
        <w:i w:val="0"/>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DB7CF5"/>
    <w:multiLevelType w:val="hybridMultilevel"/>
    <w:tmpl w:val="268C5020"/>
    <w:lvl w:ilvl="0" w:tplc="B01CC9C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B734428"/>
    <w:multiLevelType w:val="hybridMultilevel"/>
    <w:tmpl w:val="E16EE6D4"/>
    <w:lvl w:ilvl="0" w:tplc="C15A51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F040430"/>
    <w:multiLevelType w:val="multilevel"/>
    <w:tmpl w:val="02DC2030"/>
    <w:lvl w:ilvl="0">
      <w:start w:val="1"/>
      <w:numFmt w:val="decimal"/>
      <w:suff w:val="nothing"/>
      <w:lvlText w:val="Equation %1"/>
      <w:lvlJc w:val="left"/>
      <w:pPr>
        <w:ind w:left="0" w:firstLine="0"/>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7B747CF"/>
    <w:multiLevelType w:val="multilevel"/>
    <w:tmpl w:val="BF103834"/>
    <w:lvl w:ilvl="0">
      <w:start w:val="1"/>
      <w:numFmt w:val="bullet"/>
      <w:lvlText w:val=""/>
      <w:lvlJc w:val="left"/>
      <w:pPr>
        <w:ind w:left="425" w:hanging="425"/>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FB142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32F116E0"/>
    <w:multiLevelType w:val="multilevel"/>
    <w:tmpl w:val="8A765086"/>
    <w:lvl w:ilvl="0">
      <w:start w:val="1"/>
      <w:numFmt w:val="decimal"/>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4B55089"/>
    <w:multiLevelType w:val="multilevel"/>
    <w:tmpl w:val="BBEE380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53C0904"/>
    <w:multiLevelType w:val="hybridMultilevel"/>
    <w:tmpl w:val="16E00B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FA21F10"/>
    <w:lvl w:ilvl="0">
      <w:start w:val="1"/>
      <w:numFmt w:val="decimal"/>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C26216B"/>
    <w:multiLevelType w:val="multilevel"/>
    <w:tmpl w:val="EBF0EEC6"/>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7AB4D84"/>
    <w:multiLevelType w:val="multilevel"/>
    <w:tmpl w:val="DB084820"/>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6BC3554F"/>
    <w:multiLevelType w:val="multilevel"/>
    <w:tmpl w:val="975E64CC"/>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7">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7A333CE5"/>
    <w:multiLevelType w:val="multilevel"/>
    <w:tmpl w:val="4DAAE38C"/>
    <w:lvl w:ilvl="0">
      <w:start w:val="1"/>
      <w:numFmt w:val="decimal"/>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39">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39"/>
  </w:num>
  <w:num w:numId="3">
    <w:abstractNumId w:val="13"/>
  </w:num>
  <w:num w:numId="4">
    <w:abstractNumId w:val="29"/>
  </w:num>
  <w:num w:numId="5">
    <w:abstractNumId w:val="23"/>
  </w:num>
  <w:num w:numId="6">
    <w:abstractNumId w:val="15"/>
  </w:num>
  <w:num w:numId="7">
    <w:abstractNumId w:val="21"/>
  </w:num>
  <w:num w:numId="8">
    <w:abstractNumId w:val="30"/>
  </w:num>
  <w:num w:numId="9">
    <w:abstractNumId w:val="12"/>
  </w:num>
  <w:num w:numId="10">
    <w:abstractNumId w:val="20"/>
  </w:num>
  <w:num w:numId="11">
    <w:abstractNumId w:val="24"/>
  </w:num>
  <w:num w:numId="12">
    <w:abstractNumId w:val="11"/>
  </w:num>
  <w:num w:numId="13">
    <w:abstractNumId w:val="31"/>
  </w:num>
  <w:num w:numId="14">
    <w:abstractNumId w:val="8"/>
  </w:num>
  <w:num w:numId="15">
    <w:abstractNumId w:val="34"/>
  </w:num>
  <w:num w:numId="16">
    <w:abstractNumId w:val="36"/>
  </w:num>
  <w:num w:numId="17">
    <w:abstractNumId w:val="18"/>
  </w:num>
  <w:num w:numId="18">
    <w:abstractNumId w:val="16"/>
  </w:num>
  <w:num w:numId="19">
    <w:abstractNumId w:val="37"/>
  </w:num>
  <w:num w:numId="20">
    <w:abstractNumId w:val="27"/>
  </w:num>
  <w:num w:numId="21">
    <w:abstractNumId w:val="38"/>
  </w:num>
  <w:num w:numId="22">
    <w:abstractNumId w:val="26"/>
  </w:num>
  <w:num w:numId="23">
    <w:abstractNumId w:val="19"/>
  </w:num>
  <w:num w:numId="24">
    <w:abstractNumId w:val="25"/>
  </w:num>
  <w:num w:numId="25">
    <w:abstractNumId w:val="35"/>
  </w:num>
  <w:num w:numId="26">
    <w:abstractNumId w:val="22"/>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9"/>
  </w:num>
  <w:num w:numId="36">
    <w:abstractNumId w:val="10"/>
  </w:num>
  <w:num w:numId="37">
    <w:abstractNumId w:val="33"/>
  </w:num>
  <w:num w:numId="38">
    <w:abstractNumId w:val="34"/>
  </w:num>
  <w:num w:numId="39">
    <w:abstractNumId w:val="14"/>
  </w:num>
  <w:num w:numId="40">
    <w:abstractNumId w:val="17"/>
  </w:num>
  <w:num w:numId="41">
    <w:abstractNumId w:val="32"/>
  </w:num>
  <w:num w:numId="42">
    <w:abstractNumId w:val="32"/>
  </w:num>
  <w:num w:numId="43">
    <w:abstractNumId w:val="32"/>
  </w:num>
  <w:num w:numId="44">
    <w:abstractNumId w:val="32"/>
  </w:num>
  <w:num w:numId="45">
    <w:abstractNumId w:val="32"/>
  </w:num>
  <w:num w:numId="46">
    <w:abstractNumId w:val="32"/>
  </w:num>
  <w:num w:numId="47">
    <w:abstractNumId w:val="32"/>
  </w:num>
  <w:num w:numId="48">
    <w:abstractNumId w:val="32"/>
  </w:num>
  <w:num w:numId="49">
    <w:abstractNumId w:val="28"/>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name">
    <w15:presenceInfo w15:providerId="None" w15:userId="Nonam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061DA"/>
    <w:rsid w:val="000076C8"/>
    <w:rsid w:val="00010EDB"/>
    <w:rsid w:val="00011371"/>
    <w:rsid w:val="0001139B"/>
    <w:rsid w:val="00012CC2"/>
    <w:rsid w:val="0001616D"/>
    <w:rsid w:val="00016839"/>
    <w:rsid w:val="000174F9"/>
    <w:rsid w:val="0002193D"/>
    <w:rsid w:val="000249C2"/>
    <w:rsid w:val="000258F6"/>
    <w:rsid w:val="00034621"/>
    <w:rsid w:val="0003658F"/>
    <w:rsid w:val="000379A7"/>
    <w:rsid w:val="00040EB8"/>
    <w:rsid w:val="0004470D"/>
    <w:rsid w:val="00044B42"/>
    <w:rsid w:val="00045968"/>
    <w:rsid w:val="00046BA1"/>
    <w:rsid w:val="00053D9E"/>
    <w:rsid w:val="00053E4A"/>
    <w:rsid w:val="000573EB"/>
    <w:rsid w:val="000576F3"/>
    <w:rsid w:val="00057B6D"/>
    <w:rsid w:val="00057B84"/>
    <w:rsid w:val="00061A7B"/>
    <w:rsid w:val="00061BE8"/>
    <w:rsid w:val="000635C1"/>
    <w:rsid w:val="000660A7"/>
    <w:rsid w:val="00066A45"/>
    <w:rsid w:val="00075290"/>
    <w:rsid w:val="000819EA"/>
    <w:rsid w:val="0008654C"/>
    <w:rsid w:val="000904ED"/>
    <w:rsid w:val="000905AA"/>
    <w:rsid w:val="00091545"/>
    <w:rsid w:val="000A1ADD"/>
    <w:rsid w:val="000A1B4B"/>
    <w:rsid w:val="000A27A8"/>
    <w:rsid w:val="000B189E"/>
    <w:rsid w:val="000B22EC"/>
    <w:rsid w:val="000B2356"/>
    <w:rsid w:val="000B244F"/>
    <w:rsid w:val="000B4594"/>
    <w:rsid w:val="000B51EA"/>
    <w:rsid w:val="000B614D"/>
    <w:rsid w:val="000B6969"/>
    <w:rsid w:val="000C053A"/>
    <w:rsid w:val="000C0BDE"/>
    <w:rsid w:val="000C1E9B"/>
    <w:rsid w:val="000C711B"/>
    <w:rsid w:val="000D2431"/>
    <w:rsid w:val="000D5C84"/>
    <w:rsid w:val="000D6A88"/>
    <w:rsid w:val="000E0311"/>
    <w:rsid w:val="000E36D9"/>
    <w:rsid w:val="000E3954"/>
    <w:rsid w:val="000E3E52"/>
    <w:rsid w:val="000F075C"/>
    <w:rsid w:val="000F0F9F"/>
    <w:rsid w:val="000F3F43"/>
    <w:rsid w:val="000F58ED"/>
    <w:rsid w:val="000F7E32"/>
    <w:rsid w:val="0010560F"/>
    <w:rsid w:val="00111472"/>
    <w:rsid w:val="00113D5B"/>
    <w:rsid w:val="00113F8F"/>
    <w:rsid w:val="0012009A"/>
    <w:rsid w:val="00125217"/>
    <w:rsid w:val="00131C59"/>
    <w:rsid w:val="001349DB"/>
    <w:rsid w:val="00135AEB"/>
    <w:rsid w:val="00136E58"/>
    <w:rsid w:val="00146A3A"/>
    <w:rsid w:val="00150DDF"/>
    <w:rsid w:val="00152ADB"/>
    <w:rsid w:val="001547F9"/>
    <w:rsid w:val="00157DE4"/>
    <w:rsid w:val="00161325"/>
    <w:rsid w:val="00162D4E"/>
    <w:rsid w:val="00163178"/>
    <w:rsid w:val="00163E55"/>
    <w:rsid w:val="00166B67"/>
    <w:rsid w:val="001829B2"/>
    <w:rsid w:val="00184427"/>
    <w:rsid w:val="001875B1"/>
    <w:rsid w:val="001913E7"/>
    <w:rsid w:val="0019315F"/>
    <w:rsid w:val="001971BC"/>
    <w:rsid w:val="001A02C1"/>
    <w:rsid w:val="001B1EF2"/>
    <w:rsid w:val="001B2A35"/>
    <w:rsid w:val="001B339A"/>
    <w:rsid w:val="001C0372"/>
    <w:rsid w:val="001C07C3"/>
    <w:rsid w:val="001C1244"/>
    <w:rsid w:val="001C2FF5"/>
    <w:rsid w:val="001C5084"/>
    <w:rsid w:val="001C65CA"/>
    <w:rsid w:val="001C72B5"/>
    <w:rsid w:val="001D2E7A"/>
    <w:rsid w:val="001D3505"/>
    <w:rsid w:val="001D3992"/>
    <w:rsid w:val="001D4A3E"/>
    <w:rsid w:val="001D5673"/>
    <w:rsid w:val="001E0C2E"/>
    <w:rsid w:val="001E1779"/>
    <w:rsid w:val="001E1B6E"/>
    <w:rsid w:val="001E416D"/>
    <w:rsid w:val="001E51A0"/>
    <w:rsid w:val="001F2D52"/>
    <w:rsid w:val="001F3200"/>
    <w:rsid w:val="001F4EF8"/>
    <w:rsid w:val="001F5AB1"/>
    <w:rsid w:val="00201337"/>
    <w:rsid w:val="002022EA"/>
    <w:rsid w:val="00203A62"/>
    <w:rsid w:val="002044E9"/>
    <w:rsid w:val="00205B17"/>
    <w:rsid w:val="00205D9B"/>
    <w:rsid w:val="00206D37"/>
    <w:rsid w:val="00210C07"/>
    <w:rsid w:val="002169A0"/>
    <w:rsid w:val="002204DA"/>
    <w:rsid w:val="00220AB5"/>
    <w:rsid w:val="00221328"/>
    <w:rsid w:val="0022371A"/>
    <w:rsid w:val="00237785"/>
    <w:rsid w:val="00237B16"/>
    <w:rsid w:val="002417AD"/>
    <w:rsid w:val="00245974"/>
    <w:rsid w:val="00251FB9"/>
    <w:rsid w:val="002520AD"/>
    <w:rsid w:val="00252EC5"/>
    <w:rsid w:val="0025660A"/>
    <w:rsid w:val="00257DF8"/>
    <w:rsid w:val="00257E4A"/>
    <w:rsid w:val="0026038D"/>
    <w:rsid w:val="0027175D"/>
    <w:rsid w:val="002748C8"/>
    <w:rsid w:val="002842B1"/>
    <w:rsid w:val="0028486A"/>
    <w:rsid w:val="00286481"/>
    <w:rsid w:val="0028795B"/>
    <w:rsid w:val="00287BC5"/>
    <w:rsid w:val="0029793F"/>
    <w:rsid w:val="002A06B1"/>
    <w:rsid w:val="002A28E8"/>
    <w:rsid w:val="002A4FBE"/>
    <w:rsid w:val="002A617C"/>
    <w:rsid w:val="002A71CF"/>
    <w:rsid w:val="002B33D3"/>
    <w:rsid w:val="002B3E9D"/>
    <w:rsid w:val="002B559C"/>
    <w:rsid w:val="002C3A44"/>
    <w:rsid w:val="002C4745"/>
    <w:rsid w:val="002C77F4"/>
    <w:rsid w:val="002D0869"/>
    <w:rsid w:val="002D78FE"/>
    <w:rsid w:val="002E4993"/>
    <w:rsid w:val="002E5BAC"/>
    <w:rsid w:val="002E610E"/>
    <w:rsid w:val="002E7635"/>
    <w:rsid w:val="002F171D"/>
    <w:rsid w:val="002F265A"/>
    <w:rsid w:val="002F5412"/>
    <w:rsid w:val="0030413F"/>
    <w:rsid w:val="00305EFE"/>
    <w:rsid w:val="003062CA"/>
    <w:rsid w:val="00313B4B"/>
    <w:rsid w:val="00313D85"/>
    <w:rsid w:val="00315CE3"/>
    <w:rsid w:val="0031629B"/>
    <w:rsid w:val="00320360"/>
    <w:rsid w:val="00322E33"/>
    <w:rsid w:val="003251FE"/>
    <w:rsid w:val="00325752"/>
    <w:rsid w:val="00326514"/>
    <w:rsid w:val="003274DB"/>
    <w:rsid w:val="00327FBF"/>
    <w:rsid w:val="00332A7B"/>
    <w:rsid w:val="00332B29"/>
    <w:rsid w:val="003343E0"/>
    <w:rsid w:val="003347C9"/>
    <w:rsid w:val="00335EAD"/>
    <w:rsid w:val="00341235"/>
    <w:rsid w:val="00345E37"/>
    <w:rsid w:val="00347D6B"/>
    <w:rsid w:val="00347F3E"/>
    <w:rsid w:val="003507D0"/>
    <w:rsid w:val="0035784F"/>
    <w:rsid w:val="00362095"/>
    <w:rsid w:val="003621C3"/>
    <w:rsid w:val="003632EF"/>
    <w:rsid w:val="0036382D"/>
    <w:rsid w:val="00371FB5"/>
    <w:rsid w:val="00380350"/>
    <w:rsid w:val="00380B4E"/>
    <w:rsid w:val="003816E4"/>
    <w:rsid w:val="00384A28"/>
    <w:rsid w:val="00384A4A"/>
    <w:rsid w:val="00385664"/>
    <w:rsid w:val="0039131E"/>
    <w:rsid w:val="003962AF"/>
    <w:rsid w:val="003A04A6"/>
    <w:rsid w:val="003A3D2C"/>
    <w:rsid w:val="003A4F2A"/>
    <w:rsid w:val="003A7759"/>
    <w:rsid w:val="003A7F6E"/>
    <w:rsid w:val="003B03EA"/>
    <w:rsid w:val="003B0B0F"/>
    <w:rsid w:val="003B5C32"/>
    <w:rsid w:val="003B61F4"/>
    <w:rsid w:val="003C6660"/>
    <w:rsid w:val="003C78F5"/>
    <w:rsid w:val="003C7C34"/>
    <w:rsid w:val="003D0F37"/>
    <w:rsid w:val="003D5150"/>
    <w:rsid w:val="003D73EA"/>
    <w:rsid w:val="003E0B0E"/>
    <w:rsid w:val="003E3F7D"/>
    <w:rsid w:val="003E6E7F"/>
    <w:rsid w:val="003F0E56"/>
    <w:rsid w:val="003F1C3A"/>
    <w:rsid w:val="003F2B53"/>
    <w:rsid w:val="003F665B"/>
    <w:rsid w:val="004104AE"/>
    <w:rsid w:val="004109D8"/>
    <w:rsid w:val="00414DF5"/>
    <w:rsid w:val="00414E6C"/>
    <w:rsid w:val="00417202"/>
    <w:rsid w:val="00417508"/>
    <w:rsid w:val="00417725"/>
    <w:rsid w:val="00421E04"/>
    <w:rsid w:val="0042358C"/>
    <w:rsid w:val="0042384E"/>
    <w:rsid w:val="00432C05"/>
    <w:rsid w:val="00436236"/>
    <w:rsid w:val="00437B61"/>
    <w:rsid w:val="00441393"/>
    <w:rsid w:val="00447CF0"/>
    <w:rsid w:val="00451A2C"/>
    <w:rsid w:val="004544F4"/>
    <w:rsid w:val="00456F10"/>
    <w:rsid w:val="004627AD"/>
    <w:rsid w:val="00463413"/>
    <w:rsid w:val="004643C2"/>
    <w:rsid w:val="00466D84"/>
    <w:rsid w:val="00467845"/>
    <w:rsid w:val="00473125"/>
    <w:rsid w:val="004745D2"/>
    <w:rsid w:val="00474746"/>
    <w:rsid w:val="00477D62"/>
    <w:rsid w:val="0048257A"/>
    <w:rsid w:val="004900EE"/>
    <w:rsid w:val="00491137"/>
    <w:rsid w:val="00492A8D"/>
    <w:rsid w:val="00493B17"/>
    <w:rsid w:val="004944C8"/>
    <w:rsid w:val="00494B38"/>
    <w:rsid w:val="0049734F"/>
    <w:rsid w:val="004A0AFE"/>
    <w:rsid w:val="004A0EBF"/>
    <w:rsid w:val="004A4585"/>
    <w:rsid w:val="004A4EC4"/>
    <w:rsid w:val="004B7686"/>
    <w:rsid w:val="004C06FA"/>
    <w:rsid w:val="004D0949"/>
    <w:rsid w:val="004E0BBB"/>
    <w:rsid w:val="004E1D57"/>
    <w:rsid w:val="004E2F16"/>
    <w:rsid w:val="004E7F67"/>
    <w:rsid w:val="004F2611"/>
    <w:rsid w:val="004F6196"/>
    <w:rsid w:val="00500F65"/>
    <w:rsid w:val="00503044"/>
    <w:rsid w:val="005044E6"/>
    <w:rsid w:val="005056DC"/>
    <w:rsid w:val="00506CD1"/>
    <w:rsid w:val="00510864"/>
    <w:rsid w:val="00523666"/>
    <w:rsid w:val="00525922"/>
    <w:rsid w:val="00526234"/>
    <w:rsid w:val="005330C4"/>
    <w:rsid w:val="0053692E"/>
    <w:rsid w:val="005378A6"/>
    <w:rsid w:val="00540EA9"/>
    <w:rsid w:val="00544E56"/>
    <w:rsid w:val="0054657B"/>
    <w:rsid w:val="00557434"/>
    <w:rsid w:val="0056169A"/>
    <w:rsid w:val="00563C4B"/>
    <w:rsid w:val="005679A6"/>
    <w:rsid w:val="005757E6"/>
    <w:rsid w:val="005805D2"/>
    <w:rsid w:val="005940AE"/>
    <w:rsid w:val="00595415"/>
    <w:rsid w:val="005967DE"/>
    <w:rsid w:val="00597652"/>
    <w:rsid w:val="005A0703"/>
    <w:rsid w:val="005A080B"/>
    <w:rsid w:val="005B0A1F"/>
    <w:rsid w:val="005B12A5"/>
    <w:rsid w:val="005B1810"/>
    <w:rsid w:val="005C06F1"/>
    <w:rsid w:val="005C161A"/>
    <w:rsid w:val="005C1BCB"/>
    <w:rsid w:val="005C2312"/>
    <w:rsid w:val="005C4735"/>
    <w:rsid w:val="005C5C63"/>
    <w:rsid w:val="005C6CBD"/>
    <w:rsid w:val="005D03E9"/>
    <w:rsid w:val="005D304B"/>
    <w:rsid w:val="005D6E5D"/>
    <w:rsid w:val="005E0626"/>
    <w:rsid w:val="005E2B4F"/>
    <w:rsid w:val="005E3989"/>
    <w:rsid w:val="005E3C1D"/>
    <w:rsid w:val="005E4659"/>
    <w:rsid w:val="005E657A"/>
    <w:rsid w:val="005E6FEE"/>
    <w:rsid w:val="005F01AC"/>
    <w:rsid w:val="005F1386"/>
    <w:rsid w:val="005F17C2"/>
    <w:rsid w:val="005F3DC7"/>
    <w:rsid w:val="005F3F56"/>
    <w:rsid w:val="00610FC3"/>
    <w:rsid w:val="006127AC"/>
    <w:rsid w:val="00616B3E"/>
    <w:rsid w:val="00616E88"/>
    <w:rsid w:val="00617940"/>
    <w:rsid w:val="006257CF"/>
    <w:rsid w:val="006305C5"/>
    <w:rsid w:val="00631C94"/>
    <w:rsid w:val="00631EDE"/>
    <w:rsid w:val="00633238"/>
    <w:rsid w:val="00634A78"/>
    <w:rsid w:val="00634B28"/>
    <w:rsid w:val="00636B0B"/>
    <w:rsid w:val="00642025"/>
    <w:rsid w:val="00644EAC"/>
    <w:rsid w:val="0064538D"/>
    <w:rsid w:val="006456C2"/>
    <w:rsid w:val="006467FF"/>
    <w:rsid w:val="00646E87"/>
    <w:rsid w:val="0064769A"/>
    <w:rsid w:val="006477EB"/>
    <w:rsid w:val="0065020A"/>
    <w:rsid w:val="0065107F"/>
    <w:rsid w:val="00653093"/>
    <w:rsid w:val="006541FF"/>
    <w:rsid w:val="006561DD"/>
    <w:rsid w:val="00661946"/>
    <w:rsid w:val="00666061"/>
    <w:rsid w:val="00666303"/>
    <w:rsid w:val="00667424"/>
    <w:rsid w:val="00667792"/>
    <w:rsid w:val="00671677"/>
    <w:rsid w:val="00671C46"/>
    <w:rsid w:val="006750F2"/>
    <w:rsid w:val="006752D6"/>
    <w:rsid w:val="00675E02"/>
    <w:rsid w:val="00680FF3"/>
    <w:rsid w:val="0068553C"/>
    <w:rsid w:val="0068569E"/>
    <w:rsid w:val="00685F34"/>
    <w:rsid w:val="006917D5"/>
    <w:rsid w:val="006926FF"/>
    <w:rsid w:val="00695656"/>
    <w:rsid w:val="00696A41"/>
    <w:rsid w:val="006975A8"/>
    <w:rsid w:val="006A1012"/>
    <w:rsid w:val="006A506B"/>
    <w:rsid w:val="006A509C"/>
    <w:rsid w:val="006A570E"/>
    <w:rsid w:val="006B2BE8"/>
    <w:rsid w:val="006C1376"/>
    <w:rsid w:val="006C48F9"/>
    <w:rsid w:val="006D130E"/>
    <w:rsid w:val="006D2CC4"/>
    <w:rsid w:val="006D74A5"/>
    <w:rsid w:val="006D7580"/>
    <w:rsid w:val="006D7A02"/>
    <w:rsid w:val="006E0E7D"/>
    <w:rsid w:val="006E79F2"/>
    <w:rsid w:val="006F1C14"/>
    <w:rsid w:val="006F4DF2"/>
    <w:rsid w:val="006F6E50"/>
    <w:rsid w:val="006F7CAD"/>
    <w:rsid w:val="0070130A"/>
    <w:rsid w:val="00703A6A"/>
    <w:rsid w:val="007067BC"/>
    <w:rsid w:val="007113F8"/>
    <w:rsid w:val="00722236"/>
    <w:rsid w:val="007261DC"/>
    <w:rsid w:val="0072737A"/>
    <w:rsid w:val="00731DEE"/>
    <w:rsid w:val="007348D3"/>
    <w:rsid w:val="00734BC6"/>
    <w:rsid w:val="007357F4"/>
    <w:rsid w:val="00742694"/>
    <w:rsid w:val="00747538"/>
    <w:rsid w:val="007541D3"/>
    <w:rsid w:val="007577D7"/>
    <w:rsid w:val="007715E8"/>
    <w:rsid w:val="00776004"/>
    <w:rsid w:val="00777FDC"/>
    <w:rsid w:val="00780430"/>
    <w:rsid w:val="00781AFC"/>
    <w:rsid w:val="0078486B"/>
    <w:rsid w:val="007851D2"/>
    <w:rsid w:val="00785A39"/>
    <w:rsid w:val="00787D8A"/>
    <w:rsid w:val="00790277"/>
    <w:rsid w:val="00791EBC"/>
    <w:rsid w:val="0079207B"/>
    <w:rsid w:val="00793577"/>
    <w:rsid w:val="00796197"/>
    <w:rsid w:val="007964BA"/>
    <w:rsid w:val="007A446A"/>
    <w:rsid w:val="007A53A6"/>
    <w:rsid w:val="007A6159"/>
    <w:rsid w:val="007A6718"/>
    <w:rsid w:val="007A77EA"/>
    <w:rsid w:val="007B2180"/>
    <w:rsid w:val="007B27E9"/>
    <w:rsid w:val="007B2C5B"/>
    <w:rsid w:val="007B2D11"/>
    <w:rsid w:val="007B6A93"/>
    <w:rsid w:val="007B7287"/>
    <w:rsid w:val="007B7BEC"/>
    <w:rsid w:val="007C3CF4"/>
    <w:rsid w:val="007D1DD1"/>
    <w:rsid w:val="007D2107"/>
    <w:rsid w:val="007D3D47"/>
    <w:rsid w:val="007D5895"/>
    <w:rsid w:val="007D77AB"/>
    <w:rsid w:val="007E28D0"/>
    <w:rsid w:val="007E30DF"/>
    <w:rsid w:val="007F2C8B"/>
    <w:rsid w:val="007F355F"/>
    <w:rsid w:val="007F6EF2"/>
    <w:rsid w:val="007F7544"/>
    <w:rsid w:val="0080067F"/>
    <w:rsid w:val="00800995"/>
    <w:rsid w:val="00802948"/>
    <w:rsid w:val="008038DF"/>
    <w:rsid w:val="00803D8C"/>
    <w:rsid w:val="008061BC"/>
    <w:rsid w:val="00807533"/>
    <w:rsid w:val="00810079"/>
    <w:rsid w:val="008172F8"/>
    <w:rsid w:val="00821D17"/>
    <w:rsid w:val="008326B2"/>
    <w:rsid w:val="00840603"/>
    <w:rsid w:val="00846831"/>
    <w:rsid w:val="00861666"/>
    <w:rsid w:val="00863825"/>
    <w:rsid w:val="00865532"/>
    <w:rsid w:val="00867686"/>
    <w:rsid w:val="00871256"/>
    <w:rsid w:val="00871405"/>
    <w:rsid w:val="008737D3"/>
    <w:rsid w:val="00874313"/>
    <w:rsid w:val="008747E0"/>
    <w:rsid w:val="00876841"/>
    <w:rsid w:val="00882B3C"/>
    <w:rsid w:val="0088783D"/>
    <w:rsid w:val="008937F5"/>
    <w:rsid w:val="008972C3"/>
    <w:rsid w:val="00897460"/>
    <w:rsid w:val="008A0EF3"/>
    <w:rsid w:val="008A3D31"/>
    <w:rsid w:val="008C33B5"/>
    <w:rsid w:val="008C3CEF"/>
    <w:rsid w:val="008C6969"/>
    <w:rsid w:val="008D2FFC"/>
    <w:rsid w:val="008E007D"/>
    <w:rsid w:val="008E1F69"/>
    <w:rsid w:val="008E295F"/>
    <w:rsid w:val="008F38BB"/>
    <w:rsid w:val="008F57D8"/>
    <w:rsid w:val="00902834"/>
    <w:rsid w:val="00906BE3"/>
    <w:rsid w:val="009111D8"/>
    <w:rsid w:val="009120FA"/>
    <w:rsid w:val="00914E26"/>
    <w:rsid w:val="0091590F"/>
    <w:rsid w:val="00920172"/>
    <w:rsid w:val="00923B4D"/>
    <w:rsid w:val="0092540C"/>
    <w:rsid w:val="00925E0F"/>
    <w:rsid w:val="00926275"/>
    <w:rsid w:val="00931A57"/>
    <w:rsid w:val="0093492E"/>
    <w:rsid w:val="00940CBC"/>
    <w:rsid w:val="009414E6"/>
    <w:rsid w:val="00942F4B"/>
    <w:rsid w:val="00943148"/>
    <w:rsid w:val="00947EE5"/>
    <w:rsid w:val="00952CE0"/>
    <w:rsid w:val="00952E5D"/>
    <w:rsid w:val="0095450F"/>
    <w:rsid w:val="00956901"/>
    <w:rsid w:val="00962EC1"/>
    <w:rsid w:val="0096692C"/>
    <w:rsid w:val="00971591"/>
    <w:rsid w:val="00974564"/>
    <w:rsid w:val="00974E99"/>
    <w:rsid w:val="009758D6"/>
    <w:rsid w:val="009764FA"/>
    <w:rsid w:val="00980192"/>
    <w:rsid w:val="00982A22"/>
    <w:rsid w:val="009850E8"/>
    <w:rsid w:val="00994D97"/>
    <w:rsid w:val="00997C52"/>
    <w:rsid w:val="009A07B7"/>
    <w:rsid w:val="009A176E"/>
    <w:rsid w:val="009B0890"/>
    <w:rsid w:val="009B1545"/>
    <w:rsid w:val="009B5023"/>
    <w:rsid w:val="009B785E"/>
    <w:rsid w:val="009C0253"/>
    <w:rsid w:val="009C26F8"/>
    <w:rsid w:val="009C609E"/>
    <w:rsid w:val="009D16BB"/>
    <w:rsid w:val="009D1CAA"/>
    <w:rsid w:val="009D26AB"/>
    <w:rsid w:val="009E16EC"/>
    <w:rsid w:val="009E433C"/>
    <w:rsid w:val="009E4A4D"/>
    <w:rsid w:val="009E5600"/>
    <w:rsid w:val="009E6578"/>
    <w:rsid w:val="009E73B6"/>
    <w:rsid w:val="009F081F"/>
    <w:rsid w:val="009F71A0"/>
    <w:rsid w:val="00A01153"/>
    <w:rsid w:val="00A06A3D"/>
    <w:rsid w:val="00A074BA"/>
    <w:rsid w:val="00A07E54"/>
    <w:rsid w:val="00A13E56"/>
    <w:rsid w:val="00A15000"/>
    <w:rsid w:val="00A171D3"/>
    <w:rsid w:val="00A2015C"/>
    <w:rsid w:val="00A21E96"/>
    <w:rsid w:val="00A227BF"/>
    <w:rsid w:val="00A24838"/>
    <w:rsid w:val="00A257CD"/>
    <w:rsid w:val="00A2743E"/>
    <w:rsid w:val="00A30C33"/>
    <w:rsid w:val="00A34364"/>
    <w:rsid w:val="00A424DC"/>
    <w:rsid w:val="00A427DD"/>
    <w:rsid w:val="00A4308C"/>
    <w:rsid w:val="00A44836"/>
    <w:rsid w:val="00A524B5"/>
    <w:rsid w:val="00A549B3"/>
    <w:rsid w:val="00A56184"/>
    <w:rsid w:val="00A62A2C"/>
    <w:rsid w:val="00A72ED7"/>
    <w:rsid w:val="00A72F3F"/>
    <w:rsid w:val="00A733B0"/>
    <w:rsid w:val="00A801C8"/>
    <w:rsid w:val="00A8083F"/>
    <w:rsid w:val="00A86D2C"/>
    <w:rsid w:val="00A90D86"/>
    <w:rsid w:val="00A914F0"/>
    <w:rsid w:val="00A91DBA"/>
    <w:rsid w:val="00A97900"/>
    <w:rsid w:val="00AA05AA"/>
    <w:rsid w:val="00AA1D7A"/>
    <w:rsid w:val="00AA3E01"/>
    <w:rsid w:val="00AA7903"/>
    <w:rsid w:val="00AB0BFA"/>
    <w:rsid w:val="00AB76B7"/>
    <w:rsid w:val="00AC33A2"/>
    <w:rsid w:val="00AD262F"/>
    <w:rsid w:val="00AE1C71"/>
    <w:rsid w:val="00AE65F1"/>
    <w:rsid w:val="00AE6BB4"/>
    <w:rsid w:val="00AE74AD"/>
    <w:rsid w:val="00AF0B3A"/>
    <w:rsid w:val="00AF159C"/>
    <w:rsid w:val="00AF7B7A"/>
    <w:rsid w:val="00B01873"/>
    <w:rsid w:val="00B0269F"/>
    <w:rsid w:val="00B07669"/>
    <w:rsid w:val="00B07717"/>
    <w:rsid w:val="00B13122"/>
    <w:rsid w:val="00B17253"/>
    <w:rsid w:val="00B242D1"/>
    <w:rsid w:val="00B2583D"/>
    <w:rsid w:val="00B31A41"/>
    <w:rsid w:val="00B341C2"/>
    <w:rsid w:val="00B35C6C"/>
    <w:rsid w:val="00B40199"/>
    <w:rsid w:val="00B405A4"/>
    <w:rsid w:val="00B478D9"/>
    <w:rsid w:val="00B502FF"/>
    <w:rsid w:val="00B60DF5"/>
    <w:rsid w:val="00B62436"/>
    <w:rsid w:val="00B643DF"/>
    <w:rsid w:val="00B65300"/>
    <w:rsid w:val="00B67422"/>
    <w:rsid w:val="00B70BD4"/>
    <w:rsid w:val="00B718DA"/>
    <w:rsid w:val="00B73463"/>
    <w:rsid w:val="00B751CF"/>
    <w:rsid w:val="00B76942"/>
    <w:rsid w:val="00B81151"/>
    <w:rsid w:val="00B86E69"/>
    <w:rsid w:val="00B90123"/>
    <w:rsid w:val="00B9016D"/>
    <w:rsid w:val="00BA0F98"/>
    <w:rsid w:val="00BA1517"/>
    <w:rsid w:val="00BA1612"/>
    <w:rsid w:val="00BA30A6"/>
    <w:rsid w:val="00BA67FD"/>
    <w:rsid w:val="00BA7C48"/>
    <w:rsid w:val="00BB1575"/>
    <w:rsid w:val="00BB5AD5"/>
    <w:rsid w:val="00BC05B1"/>
    <w:rsid w:val="00BC251F"/>
    <w:rsid w:val="00BC27F6"/>
    <w:rsid w:val="00BC39F4"/>
    <w:rsid w:val="00BD0C36"/>
    <w:rsid w:val="00BD1587"/>
    <w:rsid w:val="00BD630A"/>
    <w:rsid w:val="00BD76B9"/>
    <w:rsid w:val="00BD7EE1"/>
    <w:rsid w:val="00BE0567"/>
    <w:rsid w:val="00BE385B"/>
    <w:rsid w:val="00BE5568"/>
    <w:rsid w:val="00BF1358"/>
    <w:rsid w:val="00BF3DB8"/>
    <w:rsid w:val="00BF4B15"/>
    <w:rsid w:val="00BF5BF8"/>
    <w:rsid w:val="00BF5EF4"/>
    <w:rsid w:val="00C0106D"/>
    <w:rsid w:val="00C02186"/>
    <w:rsid w:val="00C02DCC"/>
    <w:rsid w:val="00C0420B"/>
    <w:rsid w:val="00C11707"/>
    <w:rsid w:val="00C133BE"/>
    <w:rsid w:val="00C17101"/>
    <w:rsid w:val="00C222B4"/>
    <w:rsid w:val="00C235BC"/>
    <w:rsid w:val="00C262E4"/>
    <w:rsid w:val="00C268D6"/>
    <w:rsid w:val="00C32FEA"/>
    <w:rsid w:val="00C33385"/>
    <w:rsid w:val="00C33E20"/>
    <w:rsid w:val="00C35168"/>
    <w:rsid w:val="00C35CF6"/>
    <w:rsid w:val="00C36345"/>
    <w:rsid w:val="00C3725B"/>
    <w:rsid w:val="00C43ED6"/>
    <w:rsid w:val="00C471FD"/>
    <w:rsid w:val="00C50DD7"/>
    <w:rsid w:val="00C533EC"/>
    <w:rsid w:val="00C5470E"/>
    <w:rsid w:val="00C55CA5"/>
    <w:rsid w:val="00C55EFB"/>
    <w:rsid w:val="00C56585"/>
    <w:rsid w:val="00C56B3F"/>
    <w:rsid w:val="00C716E5"/>
    <w:rsid w:val="00C75FDB"/>
    <w:rsid w:val="00C773D9"/>
    <w:rsid w:val="00C80307"/>
    <w:rsid w:val="00C80ACE"/>
    <w:rsid w:val="00C81162"/>
    <w:rsid w:val="00C83666"/>
    <w:rsid w:val="00C83E6E"/>
    <w:rsid w:val="00C84B9D"/>
    <w:rsid w:val="00C870B5"/>
    <w:rsid w:val="00C907DF"/>
    <w:rsid w:val="00C90905"/>
    <w:rsid w:val="00C91630"/>
    <w:rsid w:val="00C91CF1"/>
    <w:rsid w:val="00C9558A"/>
    <w:rsid w:val="00C95915"/>
    <w:rsid w:val="00C966EB"/>
    <w:rsid w:val="00C9704C"/>
    <w:rsid w:val="00CA04B1"/>
    <w:rsid w:val="00CA2DFC"/>
    <w:rsid w:val="00CA4EC9"/>
    <w:rsid w:val="00CA6711"/>
    <w:rsid w:val="00CA68EA"/>
    <w:rsid w:val="00CB03D4"/>
    <w:rsid w:val="00CB0617"/>
    <w:rsid w:val="00CB2A99"/>
    <w:rsid w:val="00CC35EF"/>
    <w:rsid w:val="00CC3E44"/>
    <w:rsid w:val="00CC5048"/>
    <w:rsid w:val="00CC6246"/>
    <w:rsid w:val="00CD2498"/>
    <w:rsid w:val="00CD6448"/>
    <w:rsid w:val="00CD6BD4"/>
    <w:rsid w:val="00CE5E46"/>
    <w:rsid w:val="00CF0E92"/>
    <w:rsid w:val="00CF1D5B"/>
    <w:rsid w:val="00CF49CC"/>
    <w:rsid w:val="00D04F0B"/>
    <w:rsid w:val="00D063D7"/>
    <w:rsid w:val="00D1463A"/>
    <w:rsid w:val="00D16F18"/>
    <w:rsid w:val="00D25567"/>
    <w:rsid w:val="00D32DDF"/>
    <w:rsid w:val="00D34820"/>
    <w:rsid w:val="00D3700C"/>
    <w:rsid w:val="00D37422"/>
    <w:rsid w:val="00D51FAE"/>
    <w:rsid w:val="00D638E0"/>
    <w:rsid w:val="00D653B1"/>
    <w:rsid w:val="00D663A4"/>
    <w:rsid w:val="00D67EF0"/>
    <w:rsid w:val="00D74AE1"/>
    <w:rsid w:val="00D75D42"/>
    <w:rsid w:val="00D80B20"/>
    <w:rsid w:val="00D8382E"/>
    <w:rsid w:val="00D858BE"/>
    <w:rsid w:val="00D865A8"/>
    <w:rsid w:val="00D9012A"/>
    <w:rsid w:val="00D92C2D"/>
    <w:rsid w:val="00D9361E"/>
    <w:rsid w:val="00D96B8B"/>
    <w:rsid w:val="00D96C0B"/>
    <w:rsid w:val="00DA17CD"/>
    <w:rsid w:val="00DB25B3"/>
    <w:rsid w:val="00DB55CF"/>
    <w:rsid w:val="00DB5A63"/>
    <w:rsid w:val="00DC1A75"/>
    <w:rsid w:val="00DC24B0"/>
    <w:rsid w:val="00DC451B"/>
    <w:rsid w:val="00DC62BF"/>
    <w:rsid w:val="00DD61A4"/>
    <w:rsid w:val="00DE0893"/>
    <w:rsid w:val="00DE2814"/>
    <w:rsid w:val="00DE3AD2"/>
    <w:rsid w:val="00DE6796"/>
    <w:rsid w:val="00DF2A8C"/>
    <w:rsid w:val="00E01272"/>
    <w:rsid w:val="00E03067"/>
    <w:rsid w:val="00E03846"/>
    <w:rsid w:val="00E0633E"/>
    <w:rsid w:val="00E16A6C"/>
    <w:rsid w:val="00E16EB4"/>
    <w:rsid w:val="00E20A7D"/>
    <w:rsid w:val="00E2126E"/>
    <w:rsid w:val="00E21A27"/>
    <w:rsid w:val="00E2707A"/>
    <w:rsid w:val="00E27A2F"/>
    <w:rsid w:val="00E41D1D"/>
    <w:rsid w:val="00E42A94"/>
    <w:rsid w:val="00E44DA6"/>
    <w:rsid w:val="00E458BF"/>
    <w:rsid w:val="00E54BFB"/>
    <w:rsid w:val="00E54C3D"/>
    <w:rsid w:val="00E54CD7"/>
    <w:rsid w:val="00E60CD6"/>
    <w:rsid w:val="00E62808"/>
    <w:rsid w:val="00E66056"/>
    <w:rsid w:val="00E706E7"/>
    <w:rsid w:val="00E70B0E"/>
    <w:rsid w:val="00E84229"/>
    <w:rsid w:val="00E84965"/>
    <w:rsid w:val="00E8540A"/>
    <w:rsid w:val="00E90E4E"/>
    <w:rsid w:val="00E9391E"/>
    <w:rsid w:val="00E93D91"/>
    <w:rsid w:val="00EA026B"/>
    <w:rsid w:val="00EA1052"/>
    <w:rsid w:val="00EA218F"/>
    <w:rsid w:val="00EA382C"/>
    <w:rsid w:val="00EA4F29"/>
    <w:rsid w:val="00EA5B27"/>
    <w:rsid w:val="00EA5F83"/>
    <w:rsid w:val="00EA6F9D"/>
    <w:rsid w:val="00EB66DC"/>
    <w:rsid w:val="00EB6F3C"/>
    <w:rsid w:val="00EC1E2C"/>
    <w:rsid w:val="00EC22DB"/>
    <w:rsid w:val="00EC2B9A"/>
    <w:rsid w:val="00EC3723"/>
    <w:rsid w:val="00EC3976"/>
    <w:rsid w:val="00EC4E62"/>
    <w:rsid w:val="00EC568A"/>
    <w:rsid w:val="00EC6D5F"/>
    <w:rsid w:val="00EC732A"/>
    <w:rsid w:val="00EC7C87"/>
    <w:rsid w:val="00ED030E"/>
    <w:rsid w:val="00ED1EDE"/>
    <w:rsid w:val="00ED2A8D"/>
    <w:rsid w:val="00EE54CB"/>
    <w:rsid w:val="00EE63F2"/>
    <w:rsid w:val="00EE6424"/>
    <w:rsid w:val="00EF1C54"/>
    <w:rsid w:val="00EF404B"/>
    <w:rsid w:val="00EF6230"/>
    <w:rsid w:val="00EF7265"/>
    <w:rsid w:val="00F00376"/>
    <w:rsid w:val="00F01F0C"/>
    <w:rsid w:val="00F02A5A"/>
    <w:rsid w:val="00F0596D"/>
    <w:rsid w:val="00F10C88"/>
    <w:rsid w:val="00F11368"/>
    <w:rsid w:val="00F1230D"/>
    <w:rsid w:val="00F157E2"/>
    <w:rsid w:val="00F20FDF"/>
    <w:rsid w:val="00F259E2"/>
    <w:rsid w:val="00F34C9A"/>
    <w:rsid w:val="00F35C8B"/>
    <w:rsid w:val="00F46FDA"/>
    <w:rsid w:val="00F527AC"/>
    <w:rsid w:val="00F54C0D"/>
    <w:rsid w:val="00F55CD9"/>
    <w:rsid w:val="00F619A3"/>
    <w:rsid w:val="00F61D83"/>
    <w:rsid w:val="00F65DD1"/>
    <w:rsid w:val="00F66BCE"/>
    <w:rsid w:val="00F707B3"/>
    <w:rsid w:val="00F71135"/>
    <w:rsid w:val="00F71623"/>
    <w:rsid w:val="00F74309"/>
    <w:rsid w:val="00F744D2"/>
    <w:rsid w:val="00F77210"/>
    <w:rsid w:val="00F85DBA"/>
    <w:rsid w:val="00F90461"/>
    <w:rsid w:val="00F92826"/>
    <w:rsid w:val="00F942BC"/>
    <w:rsid w:val="00F94E18"/>
    <w:rsid w:val="00FA0F41"/>
    <w:rsid w:val="00FA370D"/>
    <w:rsid w:val="00FA482A"/>
    <w:rsid w:val="00FA767C"/>
    <w:rsid w:val="00FB105F"/>
    <w:rsid w:val="00FB1767"/>
    <w:rsid w:val="00FC2645"/>
    <w:rsid w:val="00FC2801"/>
    <w:rsid w:val="00FC378B"/>
    <w:rsid w:val="00FC3977"/>
    <w:rsid w:val="00FC3BF4"/>
    <w:rsid w:val="00FD2566"/>
    <w:rsid w:val="00FD2F16"/>
    <w:rsid w:val="00FD3E26"/>
    <w:rsid w:val="00FD6065"/>
    <w:rsid w:val="00FD7F35"/>
    <w:rsid w:val="00FE244F"/>
    <w:rsid w:val="00FE2A6F"/>
    <w:rsid w:val="00FF16AD"/>
    <w:rsid w:val="00FF1E2E"/>
    <w:rsid w:val="00FF3356"/>
    <w:rsid w:val="00FF6538"/>
  </w:rsids>
  <m:mathPr>
    <m:mathFont m:val="Cambria Math"/>
    <m:brkBin m:val="before"/>
    <m:brkBinSub m:val="--"/>
    <m:smallFrac m:val="0"/>
    <m:dispDef/>
    <m:lMargin m:val="0"/>
    <m:rMargin m:val="0"/>
    <m:defJc m:val="left"/>
    <m:wrapIndent m:val="1440"/>
    <m:intLim m:val="undOvr"/>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3B8212A"/>
  <w15:docId w15:val="{307AE9B5-9C03-40A5-B39B-1A1BF4222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414DF5"/>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4F6196"/>
    <w:pPr>
      <w:keepNext/>
      <w:keepLines/>
      <w:numPr>
        <w:ilvl w:val="2"/>
        <w:numId w:val="15"/>
      </w:numPr>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14DF5"/>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4F6196"/>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Caption"/>
    <w:next w:val="BodyText"/>
    <w:qFormat/>
    <w:rsid w:val="00DB5A63"/>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NoteHeading">
    <w:name w:val="Note Heading"/>
    <w:basedOn w:val="Normal"/>
    <w:next w:val="Normal"/>
    <w:link w:val="NoteHeadingChar"/>
    <w:uiPriority w:val="99"/>
    <w:unhideWhenUsed/>
    <w:rsid w:val="00E2126E"/>
    <w:pPr>
      <w:spacing w:line="240" w:lineRule="auto"/>
    </w:pPr>
  </w:style>
  <w:style w:type="character" w:customStyle="1" w:styleId="NoteHeadingChar">
    <w:name w:val="Note Heading Char"/>
    <w:basedOn w:val="DefaultParagraphFont"/>
    <w:link w:val="NoteHeading"/>
    <w:uiPriority w:val="99"/>
    <w:rsid w:val="00E2126E"/>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wmf"/><Relationship Id="rId26" Type="http://schemas.openxmlformats.org/officeDocument/2006/relationships/image" Target="media/image9.wmf"/><Relationship Id="rId3" Type="http://schemas.openxmlformats.org/officeDocument/2006/relationships/styles" Target="styles.xml"/><Relationship Id="rId21" Type="http://schemas.openxmlformats.org/officeDocument/2006/relationships/image" Target="media/image6.wmf"/><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8.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microsoft.com/office/2011/relationships/commentsExtended" Target="commentsExtended.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9.emf"/><Relationship Id="rId32"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7.emf"/><Relationship Id="rId28" Type="http://schemas.openxmlformats.org/officeDocument/2006/relationships/image" Target="media/image11.wmf"/><Relationship Id="rId10" Type="http://schemas.openxmlformats.org/officeDocument/2006/relationships/footer" Target="footer1.xml"/><Relationship Id="rId19" Type="http://schemas.openxmlformats.org/officeDocument/2006/relationships/comments" Target="comments.xm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7.wmf"/><Relationship Id="rId27" Type="http://schemas.openxmlformats.org/officeDocument/2006/relationships/image" Target="media/image10.wmf"/><Relationship Id="rId30" Type="http://schemas.openxmlformats.org/officeDocument/2006/relationships/header" Target="header8.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DCBB4-1699-44C9-A9B8-F8D603448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6685</Words>
  <Characters>38108</Characters>
  <Application>Microsoft Office Word</Application>
  <DocSecurity>0</DocSecurity>
  <Lines>317</Lines>
  <Paragraphs>89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44704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4</cp:revision>
  <cp:lastPrinted>2017-03-02T07:30:00Z</cp:lastPrinted>
  <dcterms:created xsi:type="dcterms:W3CDTF">2017-03-30T19:55:00Z</dcterms:created>
  <dcterms:modified xsi:type="dcterms:W3CDTF">2017-06-09T16:34:00Z</dcterms:modified>
</cp:coreProperties>
</file>